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F1F" w:rsidRPr="008B1887" w:rsidRDefault="00AD3F1F" w:rsidP="007558CE">
      <w:pPr>
        <w:spacing w:after="120"/>
        <w:ind w:left="284" w:hanging="284"/>
        <w:rPr>
          <w:rFonts w:ascii="Verdana" w:hAnsi="Verdana"/>
          <w:b/>
          <w:sz w:val="28"/>
          <w:szCs w:val="28"/>
          <w:lang w:val="en-US"/>
        </w:rPr>
      </w:pPr>
      <w:bookmarkStart w:id="0" w:name="_Toc459114996"/>
      <w:r>
        <w:rPr>
          <w:rFonts w:ascii="Verdana" w:hAnsi="Verdana"/>
          <w:b/>
          <w:lang w:val="en-US"/>
        </w:rPr>
        <w:tab/>
      </w:r>
      <w:r>
        <w:rPr>
          <w:rFonts w:ascii="Verdana" w:hAnsi="Verdana"/>
          <w:b/>
          <w:lang w:val="en-US"/>
        </w:rPr>
        <w:tab/>
      </w:r>
      <w:r>
        <w:rPr>
          <w:rFonts w:ascii="Verdana" w:hAnsi="Verdana"/>
          <w:b/>
          <w:lang w:val="en-US"/>
        </w:rPr>
        <w:tab/>
      </w:r>
      <w:r>
        <w:rPr>
          <w:rFonts w:ascii="Verdana" w:hAnsi="Verdana"/>
          <w:b/>
          <w:lang w:val="en-US"/>
        </w:rPr>
        <w:tab/>
      </w:r>
      <w:r w:rsidR="008B1887" w:rsidRPr="008B1887">
        <w:rPr>
          <w:rFonts w:ascii="Verdana" w:hAnsi="Verdana"/>
          <w:b/>
          <w:sz w:val="28"/>
          <w:szCs w:val="28"/>
          <w:lang w:val="el-GR"/>
        </w:rPr>
        <w:t>ΠΑΡΑΡΤΗΜΑ Ι-6</w:t>
      </w:r>
      <w:r w:rsidRPr="008B1887">
        <w:rPr>
          <w:rFonts w:ascii="Verdana" w:hAnsi="Verdana"/>
          <w:b/>
          <w:sz w:val="28"/>
          <w:szCs w:val="28"/>
          <w:lang w:val="en-US"/>
        </w:rPr>
        <w:tab/>
      </w:r>
      <w:r w:rsidRPr="008B1887">
        <w:rPr>
          <w:rFonts w:ascii="Verdana" w:hAnsi="Verdana"/>
          <w:b/>
          <w:sz w:val="28"/>
          <w:szCs w:val="28"/>
          <w:lang w:val="en-US"/>
        </w:rPr>
        <w:tab/>
      </w:r>
    </w:p>
    <w:p w:rsidR="007558CE" w:rsidRPr="002C12BC" w:rsidRDefault="007558CE" w:rsidP="007558CE">
      <w:pPr>
        <w:spacing w:after="120"/>
        <w:ind w:left="284" w:hanging="284"/>
        <w:rPr>
          <w:iCs/>
          <w:highlight w:val="yellow"/>
          <w:lang w:val="el-GR"/>
        </w:rPr>
      </w:pPr>
      <w:r w:rsidRPr="002C12BC">
        <w:rPr>
          <w:rFonts w:ascii="Verdana" w:hAnsi="Verdana"/>
          <w:b/>
          <w:lang w:val="el-GR"/>
        </w:rPr>
        <w:t>ΥΠΟΔΕΙΓΜΑ ΔΗΛΩΣΗΣ ΣΧΕΤΙΚΑ ΜΕ ΤΑ ΣΤΟΙΧΕΙΑ ΠΟΥ ΑΦΟΡΟΥΝ ΤΗΝ ΙΔΙΟΤΗΤΑ ΜΜΕ ΜΙΑΣ ΕΠΙΧΕΙΡΗΣΗΣ</w:t>
      </w:r>
      <w:bookmarkEnd w:id="0"/>
      <w:r w:rsidRPr="002C12BC">
        <w:rPr>
          <w:highlight w:val="yellow"/>
          <w:lang w:val="el-GR"/>
        </w:rPr>
        <w:t xml:space="preserve"> </w:t>
      </w:r>
    </w:p>
    <w:p w:rsidR="007558CE" w:rsidRPr="00A10C36" w:rsidRDefault="007558CE" w:rsidP="007558CE">
      <w:pPr>
        <w:rPr>
          <w:rFonts w:cs="Arial"/>
          <w:b/>
          <w:highlight w:val="yellow"/>
          <w:lang w:val="el-GR"/>
        </w:rPr>
      </w:pPr>
    </w:p>
    <w:p w:rsidR="007558CE" w:rsidRPr="00A10C36" w:rsidRDefault="007558CE" w:rsidP="007558CE">
      <w:pPr>
        <w:spacing w:after="120"/>
        <w:rPr>
          <w:rFonts w:cs="Arial"/>
          <w:b/>
          <w:sz w:val="22"/>
          <w:szCs w:val="22"/>
          <w:lang w:val="el-GR"/>
        </w:rPr>
      </w:pPr>
      <w:r w:rsidRPr="00A10C36">
        <w:rPr>
          <w:rFonts w:cs="Arial"/>
          <w:b/>
          <w:sz w:val="22"/>
          <w:szCs w:val="22"/>
          <w:lang w:val="el-GR"/>
        </w:rPr>
        <w:t>Ακριβή στοιχεία της επιχείρησης</w:t>
      </w:r>
    </w:p>
    <w:p w:rsidR="007558CE" w:rsidRPr="00A10C36" w:rsidRDefault="007558CE" w:rsidP="007558CE">
      <w:pPr>
        <w:spacing w:after="120"/>
        <w:jc w:val="left"/>
        <w:rPr>
          <w:rFonts w:cs="Arial"/>
          <w:sz w:val="22"/>
          <w:szCs w:val="22"/>
          <w:lang w:val="el-GR"/>
        </w:rPr>
      </w:pPr>
      <w:r w:rsidRPr="00A10C36">
        <w:rPr>
          <w:rFonts w:cs="Arial"/>
          <w:sz w:val="22"/>
          <w:szCs w:val="22"/>
          <w:lang w:val="el-GR"/>
        </w:rPr>
        <w:t>Επωνυμία ή εταιρική επωνυμία:</w:t>
      </w:r>
      <w:r w:rsidRPr="002D09F8">
        <w:rPr>
          <w:rFonts w:cs="Arial"/>
          <w:sz w:val="22"/>
          <w:szCs w:val="22"/>
          <w:lang w:val="el-GR"/>
        </w:rPr>
        <w:t>……………………………………………………</w:t>
      </w:r>
      <w:r w:rsidRPr="00A10C36">
        <w:rPr>
          <w:rFonts w:cs="Arial"/>
          <w:sz w:val="22"/>
          <w:szCs w:val="22"/>
          <w:lang w:val="el-GR"/>
        </w:rPr>
        <w:t>……………</w:t>
      </w:r>
      <w:r w:rsidRPr="002D09F8">
        <w:rPr>
          <w:rFonts w:cs="Arial"/>
          <w:sz w:val="22"/>
          <w:szCs w:val="22"/>
          <w:lang w:val="el-GR"/>
        </w:rPr>
        <w:t>.</w:t>
      </w:r>
      <w:r w:rsidRPr="00A10C36">
        <w:rPr>
          <w:rFonts w:cs="Arial"/>
          <w:sz w:val="22"/>
          <w:szCs w:val="22"/>
          <w:lang w:val="el-GR"/>
        </w:rPr>
        <w:t>…</w:t>
      </w:r>
      <w:r w:rsidRPr="00CD2F8E">
        <w:rPr>
          <w:rFonts w:cs="Arial"/>
          <w:sz w:val="22"/>
          <w:szCs w:val="22"/>
          <w:lang w:val="el-GR"/>
        </w:rPr>
        <w:t xml:space="preserve"> </w:t>
      </w:r>
      <w:r w:rsidRPr="00A10C36">
        <w:rPr>
          <w:rFonts w:cs="Arial"/>
          <w:sz w:val="22"/>
          <w:szCs w:val="22"/>
          <w:lang w:val="el-GR"/>
        </w:rPr>
        <w:br/>
        <w:t>Διεύθυνση της εταιρικής έδρας: ………………………………….………………………………..</w:t>
      </w:r>
    </w:p>
    <w:p w:rsidR="007558CE" w:rsidRPr="00A10C36" w:rsidRDefault="007558CE" w:rsidP="007558CE">
      <w:pPr>
        <w:spacing w:after="120"/>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w:t>
      </w:r>
      <w:r w:rsidRPr="002D09F8">
        <w:rPr>
          <w:rFonts w:cs="Arial"/>
          <w:sz w:val="22"/>
          <w:szCs w:val="22"/>
          <w:lang w:val="el-GR"/>
        </w:rPr>
        <w:t>…</w:t>
      </w:r>
      <w:r w:rsidRPr="00A10C36">
        <w:rPr>
          <w:rFonts w:cs="Arial"/>
          <w:sz w:val="22"/>
          <w:szCs w:val="22"/>
          <w:lang w:val="el-GR"/>
        </w:rPr>
        <w:t>.</w:t>
      </w:r>
    </w:p>
    <w:p w:rsidR="007558CE" w:rsidRPr="00A10C36" w:rsidRDefault="007558CE" w:rsidP="007558CE">
      <w:pPr>
        <w:spacing w:after="120"/>
        <w:jc w:val="left"/>
        <w:rPr>
          <w:rFonts w:cs="Arial"/>
          <w:sz w:val="22"/>
          <w:szCs w:val="22"/>
          <w:lang w:val="el-GR"/>
        </w:rPr>
      </w:pPr>
      <w:r w:rsidRPr="00A10C36">
        <w:rPr>
          <w:rFonts w:cs="Arial"/>
          <w:sz w:val="22"/>
          <w:szCs w:val="22"/>
          <w:lang w:val="el-GR"/>
        </w:rP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w:t>
      </w:r>
      <w:r w:rsidRPr="002D09F8">
        <w:rPr>
          <w:rFonts w:cs="Arial"/>
          <w:sz w:val="22"/>
          <w:szCs w:val="22"/>
          <w:lang w:val="el-GR"/>
        </w:rPr>
        <w:t xml:space="preserve"> ………………………………………...…………..</w:t>
      </w:r>
      <w:r w:rsidRPr="00A10C36">
        <w:rPr>
          <w:rFonts w:cs="Arial"/>
          <w:sz w:val="22"/>
          <w:szCs w:val="22"/>
          <w:lang w:val="el-GR"/>
        </w:rPr>
        <w:t>………………………………………………………………..</w:t>
      </w:r>
    </w:p>
    <w:p w:rsidR="007558CE" w:rsidRPr="00A10C36" w:rsidRDefault="007558CE" w:rsidP="007558CE">
      <w:pPr>
        <w:spacing w:after="120"/>
        <w:rPr>
          <w:rFonts w:cs="Arial"/>
          <w:i/>
          <w:sz w:val="22"/>
          <w:szCs w:val="22"/>
          <w:lang w:val="el-GR"/>
        </w:rPr>
      </w:pPr>
      <w:r w:rsidRPr="00A10C36">
        <w:rPr>
          <w:rFonts w:cs="Arial"/>
          <w:b/>
          <w:sz w:val="22"/>
          <w:szCs w:val="22"/>
          <w:lang w:val="el-GR"/>
        </w:rPr>
        <w:t xml:space="preserve">Τύπος της επιχείρησης </w:t>
      </w:r>
      <w:r w:rsidRPr="00A10C36">
        <w:rPr>
          <w:rFonts w:cs="Arial"/>
          <w:i/>
          <w:sz w:val="22"/>
          <w:szCs w:val="22"/>
          <w:lang w:val="el-GR"/>
        </w:rPr>
        <w:t>(βλέπε επεξηγητικό σημείωμα)</w:t>
      </w:r>
    </w:p>
    <w:p w:rsidR="007558CE" w:rsidRPr="00A10C36" w:rsidRDefault="007558CE" w:rsidP="007558CE">
      <w:pPr>
        <w:spacing w:after="120"/>
        <w:rPr>
          <w:rFonts w:cs="Arial"/>
          <w:sz w:val="22"/>
          <w:szCs w:val="22"/>
          <w:lang w:val="el-GR"/>
        </w:rPr>
      </w:pPr>
      <w:r w:rsidRPr="00A10C36">
        <w:rPr>
          <w:rFonts w:cs="Arial"/>
          <w:sz w:val="22"/>
          <w:szCs w:val="22"/>
          <w:lang w:val="el-GR"/>
        </w:rPr>
        <w:t>Σημειώστε με ένα σταυρό την περίπτωση ή τις περιπτώσεις στις οποίες υπάγεται η αιτούσα επιχείρηση:</w:t>
      </w:r>
    </w:p>
    <w:p w:rsidR="007558CE" w:rsidRPr="00CD2F8E" w:rsidRDefault="007558CE" w:rsidP="007558CE">
      <w:pPr>
        <w:rPr>
          <w:rFonts w:ascii="Verdana" w:hAnsi="Verdana" w:cs="Arial"/>
          <w:lang w:val="el-GR"/>
        </w:rPr>
      </w:pPr>
    </w:p>
    <w:tbl>
      <w:tblPr>
        <w:tblW w:w="9889" w:type="dxa"/>
        <w:tblLook w:val="04A0" w:firstRow="1" w:lastRow="0" w:firstColumn="1" w:lastColumn="0" w:noHBand="0" w:noVBand="1"/>
      </w:tblPr>
      <w:tblGrid>
        <w:gridCol w:w="1242"/>
        <w:gridCol w:w="2669"/>
        <w:gridCol w:w="5978"/>
      </w:tblGrid>
      <w:tr w:rsidR="007558CE" w:rsidRPr="00E64F6B"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30D678B9" wp14:editId="2EE211A6">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1AA4A"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Ανεξάρτητη επιχείρηση</w:t>
            </w:r>
          </w:p>
        </w:tc>
        <w:tc>
          <w:tcPr>
            <w:tcW w:w="5978"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Στην περίπτωση αυτή, τα στοιχεία που αναγράφονται παρακάτω προκύπτουν από τους λογαρια</w:t>
            </w:r>
            <w:r w:rsidRPr="00E64F6B">
              <w:rPr>
                <w:rFonts w:cs="Arial"/>
                <w:sz w:val="22"/>
                <w:szCs w:val="22"/>
                <w:lang w:val="el-GR"/>
              </w:rPr>
              <w:t xml:space="preserve">σμούς της επιχείρησης και μόνον. </w:t>
            </w:r>
            <w:r w:rsidRPr="00CD2F8E">
              <w:rPr>
                <w:rFonts w:cs="Arial"/>
                <w:sz w:val="22"/>
                <w:szCs w:val="22"/>
                <w:lang w:val="el-GR"/>
              </w:rPr>
              <w:t>Να συμπληρωθεί μόνο η δήλωση χωρίς παραρτήματα.</w:t>
            </w:r>
          </w:p>
          <w:p w:rsidR="007558CE" w:rsidRPr="00E64F6B" w:rsidRDefault="007558CE" w:rsidP="00DA0410">
            <w:pPr>
              <w:rPr>
                <w:rFonts w:ascii="Verdana" w:hAnsi="Verdana" w:cs="Arial"/>
                <w:lang w:val="el-GR"/>
              </w:rPr>
            </w:pPr>
          </w:p>
        </w:tc>
      </w:tr>
      <w:tr w:rsidR="007558CE" w:rsidRPr="008B1887"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1312" behindDoc="0" locked="0" layoutInCell="1" allowOverlap="1" wp14:anchorId="31CBC8E0" wp14:editId="71E5FC5C">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381AE"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Συνεργαζόμενη επιχείρηση</w:t>
            </w:r>
          </w:p>
        </w:tc>
        <w:tc>
          <w:tcPr>
            <w:tcW w:w="5978" w:type="dxa"/>
            <w:shd w:val="clear" w:color="auto" w:fill="auto"/>
            <w:vAlign w:val="center"/>
          </w:tcPr>
          <w:p w:rsidR="007558CE" w:rsidRPr="00E64F6B" w:rsidRDefault="007558CE" w:rsidP="00DA0410">
            <w:pPr>
              <w:rPr>
                <w:rFonts w:cs="Arial"/>
                <w:sz w:val="22"/>
                <w:szCs w:val="22"/>
                <w:lang w:val="el-GR"/>
              </w:rPr>
            </w:pPr>
            <w:r w:rsidRPr="00CD2F8E">
              <w:rPr>
                <w:rFonts w:cs="Arial"/>
                <w:sz w:val="22"/>
                <w:szCs w:val="22"/>
                <w:lang w:val="el-GR"/>
              </w:rPr>
              <w:t xml:space="preserve">Να συμπληρωθεί και να επισυναφθεί </w:t>
            </w:r>
            <w:r w:rsidRPr="00CD2F8E">
              <w:rPr>
                <w:rFonts w:cs="Arial"/>
                <w:sz w:val="22"/>
                <w:szCs w:val="22"/>
                <w:lang w:val="el-GR"/>
              </w:rPr>
              <w:br/>
              <w:t>τ</w:t>
            </w:r>
            <w:r w:rsidRPr="00EF7A1C">
              <w:rPr>
                <w:rFonts w:cs="Arial"/>
                <w:sz w:val="22"/>
                <w:szCs w:val="22"/>
                <w:lang w:val="el-GR"/>
              </w:rPr>
              <w:t>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64F6B">
              <w:rPr>
                <w:rFonts w:cs="Arial"/>
                <w:sz w:val="22"/>
                <w:szCs w:val="22"/>
                <w:lang w:val="el-GR"/>
              </w:rPr>
              <w:t>.</w:t>
            </w:r>
          </w:p>
          <w:p w:rsidR="007558CE" w:rsidRPr="00E64F6B" w:rsidRDefault="007558CE" w:rsidP="00DA0410">
            <w:pPr>
              <w:rPr>
                <w:rFonts w:ascii="Verdana" w:hAnsi="Verdana" w:cs="Arial"/>
                <w:lang w:val="el-GR"/>
              </w:rPr>
            </w:pPr>
          </w:p>
        </w:tc>
      </w:tr>
      <w:tr w:rsidR="007558CE" w:rsidRPr="008B1887" w:rsidTr="00DA0410">
        <w:tc>
          <w:tcPr>
            <w:tcW w:w="1242" w:type="dxa"/>
            <w:shd w:val="clear" w:color="auto" w:fill="auto"/>
          </w:tcPr>
          <w:p w:rsidR="007558CE" w:rsidRPr="00E64F6B" w:rsidRDefault="007558CE" w:rsidP="00DA0410">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1F0F3E19" wp14:editId="26CE157B">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052ED"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669" w:type="dxa"/>
            <w:shd w:val="clear" w:color="auto" w:fill="auto"/>
            <w:vAlign w:val="center"/>
          </w:tcPr>
          <w:p w:rsidR="007558CE" w:rsidRPr="00E64F6B" w:rsidRDefault="007558CE" w:rsidP="00DA0410">
            <w:pPr>
              <w:jc w:val="left"/>
              <w:rPr>
                <w:rFonts w:ascii="Verdana" w:hAnsi="Verdana" w:cs="Arial"/>
                <w:lang w:val="el-GR"/>
              </w:rPr>
            </w:pPr>
            <w:r w:rsidRPr="00CD2F8E">
              <w:rPr>
                <w:rFonts w:cs="Arial"/>
                <w:sz w:val="22"/>
                <w:szCs w:val="22"/>
                <w:lang w:val="el-GR"/>
              </w:rPr>
              <w:t>Συνδεδεμένη επιχείρηση</w:t>
            </w:r>
          </w:p>
        </w:tc>
        <w:tc>
          <w:tcPr>
            <w:tcW w:w="5978" w:type="dxa"/>
            <w:shd w:val="clear" w:color="auto" w:fill="auto"/>
            <w:vAlign w:val="center"/>
          </w:tcPr>
          <w:p w:rsidR="007558CE" w:rsidRPr="00E64F6B" w:rsidRDefault="007558CE" w:rsidP="00DA0410">
            <w:pPr>
              <w:rPr>
                <w:rFonts w:ascii="Verdana" w:hAnsi="Verdana" w:cs="Arial"/>
                <w:lang w:val="el-GR"/>
              </w:rPr>
            </w:pPr>
            <w:r w:rsidRPr="00E64F6B">
              <w:rPr>
                <w:rFonts w:cs="Arial"/>
                <w:sz w:val="22"/>
                <w:szCs w:val="22"/>
                <w:lang w:val="el-GR"/>
              </w:rPr>
              <w:t>Τ</w:t>
            </w:r>
            <w:r w:rsidRPr="00CD2F8E">
              <w:rPr>
                <w:rFonts w:cs="Arial"/>
                <w:sz w:val="22"/>
                <w:szCs w:val="22"/>
                <w:lang w:val="el-GR"/>
              </w:rPr>
              <w:t xml:space="preserve">ο αποτέλεσμα των υπολογισμών να μεταφερθεί στον πίνακα </w:t>
            </w:r>
            <w:r w:rsidRPr="00EF7A1C">
              <w:rPr>
                <w:rFonts w:cs="Arial"/>
                <w:sz w:val="22"/>
                <w:szCs w:val="22"/>
                <w:lang w:val="el-GR"/>
              </w:rPr>
              <w:t>που παρατίθεται παρακάτω</w:t>
            </w:r>
          </w:p>
        </w:tc>
      </w:tr>
    </w:tbl>
    <w:p w:rsidR="007558CE" w:rsidRPr="00CD2F8E" w:rsidRDefault="007558CE" w:rsidP="007558CE">
      <w:pPr>
        <w:rPr>
          <w:rFonts w:ascii="Verdana" w:hAnsi="Verdana" w:cs="Arial"/>
          <w:lang w:val="el-GR"/>
        </w:rPr>
      </w:pPr>
    </w:p>
    <w:p w:rsidR="007558CE" w:rsidRPr="00A10C36" w:rsidRDefault="007558CE" w:rsidP="007558CE">
      <w:pPr>
        <w:jc w:val="center"/>
        <w:rPr>
          <w:rFonts w:cs="Arial"/>
          <w:b/>
          <w:sz w:val="24"/>
          <w:lang w:val="el-GR"/>
        </w:rPr>
      </w:pPr>
      <w:r w:rsidRPr="00A10C36">
        <w:rPr>
          <w:rFonts w:ascii="Verdana" w:hAnsi="Verdana" w:cs="Arial"/>
          <w:highlight w:val="yellow"/>
          <w:lang w:val="el-GR"/>
        </w:rPr>
        <w:br w:type="page"/>
      </w:r>
      <w:r w:rsidRPr="00A10C36">
        <w:rPr>
          <w:rFonts w:cs="Arial"/>
          <w:b/>
          <w:sz w:val="24"/>
          <w:lang w:val="el-GR"/>
        </w:rPr>
        <w:lastRenderedPageBreak/>
        <w:t>Στοιχεία για τον προσδιορισμό της κατηγορίας επιχείρησης</w:t>
      </w:r>
    </w:p>
    <w:p w:rsidR="007558CE" w:rsidRPr="00A10C36" w:rsidRDefault="007558CE" w:rsidP="007558CE">
      <w:pPr>
        <w:rPr>
          <w:rFonts w:cs="Arial"/>
          <w:sz w:val="22"/>
          <w:szCs w:val="22"/>
          <w:lang w:val="el-GR"/>
        </w:rPr>
      </w:pPr>
      <w:r w:rsidRPr="00A10C36">
        <w:rPr>
          <w:rFonts w:cs="Arial"/>
          <w:sz w:val="22"/>
          <w:szCs w:val="22"/>
          <w:lang w:val="el-GR"/>
        </w:rPr>
        <w:t>Τα στοιχεία υπολογίζονται σύμφωνα με Παράρτημα Ι του ΕΚ 800/2008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558CE" w:rsidRPr="00A10C36" w:rsidTr="009617E1">
        <w:tc>
          <w:tcPr>
            <w:tcW w:w="8856" w:type="dxa"/>
            <w:gridSpan w:val="3"/>
            <w:tcBorders>
              <w:bottom w:val="single" w:sz="4" w:space="0" w:color="auto"/>
            </w:tcBorders>
          </w:tcPr>
          <w:p w:rsidR="007558CE" w:rsidRPr="00A10C36" w:rsidRDefault="007558CE" w:rsidP="00DA0410">
            <w:pPr>
              <w:rPr>
                <w:rFonts w:cs="Arial"/>
                <w:sz w:val="22"/>
                <w:szCs w:val="22"/>
              </w:rPr>
            </w:pPr>
            <w:bookmarkStart w:id="1" w:name="_GoBack"/>
            <w:bookmarkEnd w:id="1"/>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p>
          <w:p w:rsidR="007558CE" w:rsidRPr="00A10C36" w:rsidRDefault="007558CE" w:rsidP="00DA0410">
            <w:pPr>
              <w:rPr>
                <w:rFonts w:cs="Arial"/>
                <w:sz w:val="22"/>
                <w:szCs w:val="22"/>
              </w:rPr>
            </w:pPr>
          </w:p>
        </w:tc>
      </w:tr>
      <w:tr w:rsidR="007558CE" w:rsidRPr="00A10C36" w:rsidTr="009617E1">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A10C36">
              <w:rPr>
                <w:rFonts w:cs="Arial"/>
                <w:sz w:val="22"/>
                <w:szCs w:val="22"/>
              </w:rPr>
              <w:t xml:space="preserve"> (ΕΜΕ)</w:t>
            </w:r>
          </w:p>
          <w:p w:rsidR="007558CE" w:rsidRPr="00A10C36" w:rsidRDefault="007558CE" w:rsidP="00DA0410">
            <w:pPr>
              <w:rPr>
                <w:rFonts w:cs="Arial"/>
                <w:sz w:val="22"/>
                <w:szCs w:val="22"/>
              </w:rPr>
            </w:pPr>
          </w:p>
        </w:tc>
        <w:tc>
          <w:tcPr>
            <w:tcW w:w="2556" w:type="dxa"/>
            <w:tcBorders>
              <w:top w:val="single" w:sz="4" w:space="0" w:color="auto"/>
              <w:left w:val="single" w:sz="4" w:space="0" w:color="auto"/>
              <w:bottom w:val="single" w:sz="4" w:space="0" w:color="auto"/>
              <w:right w:val="single" w:sz="4" w:space="0" w:color="auto"/>
            </w:tcBorders>
          </w:tcPr>
          <w:p w:rsidR="007558CE" w:rsidRPr="00A10C36" w:rsidRDefault="007558CE" w:rsidP="00DA0410">
            <w:pP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952" w:type="dxa"/>
            <w:tcBorders>
              <w:top w:val="single" w:sz="4" w:space="0" w:color="auto"/>
              <w:left w:val="single" w:sz="4" w:space="0" w:color="auto"/>
              <w:bottom w:val="single" w:sz="4" w:space="0" w:color="auto"/>
              <w:right w:val="nil"/>
            </w:tcBorders>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9617E1">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7558CE" w:rsidRPr="00A10C36" w:rsidRDefault="007558CE" w:rsidP="00DA0410">
            <w:pPr>
              <w:rPr>
                <w:rFonts w:cs="Arial"/>
                <w:sz w:val="22"/>
                <w:szCs w:val="22"/>
              </w:rPr>
            </w:pPr>
          </w:p>
          <w:p w:rsidR="007558CE" w:rsidRPr="00A10C36" w:rsidRDefault="007558CE" w:rsidP="00DA0410">
            <w:pPr>
              <w:rPr>
                <w:rFonts w:cs="Arial"/>
                <w:sz w:val="22"/>
                <w:szCs w:val="22"/>
              </w:rPr>
            </w:pPr>
          </w:p>
        </w:tc>
        <w:tc>
          <w:tcPr>
            <w:tcW w:w="2556" w:type="dxa"/>
            <w:tcBorders>
              <w:left w:val="single" w:sz="4" w:space="0" w:color="auto"/>
              <w:right w:val="single" w:sz="4" w:space="0" w:color="auto"/>
            </w:tcBorders>
          </w:tcPr>
          <w:p w:rsidR="007558CE" w:rsidRPr="00A10C36" w:rsidRDefault="007558CE" w:rsidP="00DA0410">
            <w:pPr>
              <w:rPr>
                <w:rFonts w:cs="Arial"/>
                <w:sz w:val="22"/>
                <w:szCs w:val="22"/>
              </w:rPr>
            </w:pPr>
          </w:p>
        </w:tc>
        <w:tc>
          <w:tcPr>
            <w:tcW w:w="2952" w:type="dxa"/>
            <w:tcBorders>
              <w:left w:val="single" w:sz="4" w:space="0" w:color="auto"/>
              <w:right w:val="nil"/>
            </w:tcBorders>
          </w:tcPr>
          <w:p w:rsidR="007558CE" w:rsidRPr="00A10C36" w:rsidRDefault="007558CE" w:rsidP="00DA0410">
            <w:pPr>
              <w:rPr>
                <w:rFonts w:cs="Arial"/>
                <w:sz w:val="22"/>
                <w:szCs w:val="22"/>
              </w:rPr>
            </w:pPr>
          </w:p>
        </w:tc>
      </w:tr>
    </w:tbl>
    <w:p w:rsidR="007558CE" w:rsidRPr="00A10C36" w:rsidRDefault="007558CE" w:rsidP="007558CE">
      <w:pPr>
        <w:ind w:left="425" w:hanging="425"/>
        <w:rPr>
          <w:rFonts w:cs="Arial"/>
          <w:sz w:val="22"/>
          <w:szCs w:val="22"/>
          <w:lang w:val="el-GR"/>
        </w:rPr>
      </w:pPr>
      <w:r w:rsidRPr="00A10C36">
        <w:rPr>
          <w:rFonts w:cs="Arial"/>
          <w:sz w:val="22"/>
          <w:szCs w:val="22"/>
          <w:lang w:val="el-GR"/>
        </w:rPr>
        <w:t xml:space="preserve">(*) </w:t>
      </w:r>
      <w:r w:rsidRPr="00A10C36">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7558CE" w:rsidRPr="00A10C36" w:rsidRDefault="007558CE" w:rsidP="007558CE">
      <w:pPr>
        <w:ind w:left="425" w:hanging="425"/>
        <w:rPr>
          <w:rFonts w:cs="Arial"/>
          <w:sz w:val="22"/>
          <w:szCs w:val="22"/>
          <w:lang w:val="el-GR"/>
        </w:rPr>
      </w:pPr>
      <w:r w:rsidRPr="00E64F6B">
        <w:rPr>
          <w:rFonts w:cs="Arial"/>
          <w:sz w:val="22"/>
          <w:szCs w:val="22"/>
          <w:lang w:val="el-GR"/>
        </w:rPr>
        <w:t xml:space="preserve">         </w:t>
      </w:r>
      <w:r w:rsidRPr="00A10C36">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7558CE" w:rsidRPr="00A10C36" w:rsidRDefault="007558CE" w:rsidP="007558CE">
      <w:pPr>
        <w:ind w:left="425" w:hanging="425"/>
        <w:rPr>
          <w:rFonts w:cs="Arial"/>
          <w:sz w:val="22"/>
          <w:szCs w:val="22"/>
          <w:lang w:val="el-GR"/>
        </w:rPr>
      </w:pPr>
      <w:r w:rsidRPr="00A10C36">
        <w:rPr>
          <w:rFonts w:cs="Arial"/>
          <w:sz w:val="22"/>
          <w:szCs w:val="22"/>
          <w:lang w:val="el-GR"/>
        </w:rPr>
        <w:t>(**) σε χιλιάδες ευρώ.</w:t>
      </w:r>
    </w:p>
    <w:p w:rsidR="007558CE" w:rsidRPr="00CD2F8E" w:rsidRDefault="007558CE" w:rsidP="007558CE">
      <w:pPr>
        <w:rPr>
          <w:rFonts w:ascii="Verdana" w:hAnsi="Verdana" w:cs="Arial"/>
          <w:lang w:val="el-GR"/>
        </w:rPr>
      </w:pPr>
      <w:r w:rsidRPr="00CD2F8E">
        <w:rPr>
          <w:rFonts w:ascii="Verdana" w:hAnsi="Verdana" w:cs="Arial"/>
          <w:lang w:val="el-GR"/>
        </w:rPr>
        <w:t>_________________________________________________________</w:t>
      </w:r>
    </w:p>
    <w:p w:rsidR="007558CE" w:rsidRPr="00A10C36" w:rsidRDefault="007558CE" w:rsidP="007558CE">
      <w:pPr>
        <w:rPr>
          <w:rFonts w:cs="Arial"/>
          <w:sz w:val="22"/>
          <w:szCs w:val="22"/>
          <w:lang w:val="el-GR"/>
        </w:rPr>
      </w:pPr>
      <w:r w:rsidRPr="00A10C36">
        <w:rPr>
          <w:rFonts w:cs="Arial"/>
          <w:b/>
          <w:sz w:val="22"/>
          <w:szCs w:val="22"/>
          <w:lang w:val="el-GR"/>
        </w:rPr>
        <w:t>Προσοχή</w:t>
      </w:r>
      <w:r w:rsidRPr="00A10C36">
        <w:rPr>
          <w:rFonts w:cs="Arial"/>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7558CE" w:rsidRPr="00A10C36" w:rsidRDefault="007558CE" w:rsidP="007558CE">
      <w:pPr>
        <w:rPr>
          <w:rFonts w:cs="Arial"/>
          <w:b/>
          <w:sz w:val="22"/>
          <w:szCs w:val="22"/>
          <w:lang w:val="el-GR"/>
        </w:rPr>
      </w:pPr>
      <w:r>
        <w:rPr>
          <w:rFonts w:cs="Arial"/>
          <w:noProof/>
          <w:sz w:val="22"/>
          <w:szCs w:val="22"/>
          <w:lang w:val="el-GR" w:eastAsia="el-GR"/>
        </w:rPr>
        <mc:AlternateContent>
          <mc:Choice Requires="wps">
            <w:drawing>
              <wp:anchor distT="0" distB="0" distL="114300" distR="114300" simplePos="0" relativeHeight="251662336" behindDoc="0" locked="0" layoutInCell="1" allowOverlap="1" wp14:anchorId="4B1AE5B3" wp14:editId="61EAF1F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84C8F"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A10C36">
        <w:rPr>
          <w:rFonts w:cs="Arial"/>
          <w:sz w:val="22"/>
          <w:szCs w:val="22"/>
          <w:lang w:val="el-GR"/>
        </w:rPr>
        <w:t xml:space="preserve">      </w:t>
      </w:r>
      <w:r w:rsidRPr="00A10C36">
        <w:rPr>
          <w:rFonts w:cs="Arial"/>
          <w:b/>
          <w:sz w:val="22"/>
          <w:szCs w:val="22"/>
          <w:lang w:val="el-GR"/>
        </w:rPr>
        <w:t xml:space="preserve"> Όχι</w:t>
      </w:r>
    </w:p>
    <w:p w:rsidR="007558CE" w:rsidRPr="00A10C36" w:rsidRDefault="007558CE" w:rsidP="007558CE">
      <w:pPr>
        <w:rPr>
          <w:rFonts w:cs="Arial"/>
          <w:sz w:val="22"/>
          <w:szCs w:val="22"/>
          <w:lang w:val="el-GR"/>
        </w:rPr>
      </w:pPr>
      <w:r>
        <w:rPr>
          <w:rFonts w:cs="Arial"/>
          <w:noProof/>
          <w:sz w:val="22"/>
          <w:szCs w:val="22"/>
          <w:lang w:val="el-GR" w:eastAsia="el-GR"/>
        </w:rPr>
        <mc:AlternateContent>
          <mc:Choice Requires="wps">
            <w:drawing>
              <wp:anchor distT="0" distB="0" distL="114300" distR="114300" simplePos="0" relativeHeight="251663360" behindDoc="0" locked="0" layoutInCell="1" allowOverlap="1" wp14:anchorId="0D50BCAA" wp14:editId="6D6280E0">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F2CC7"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A10C36">
        <w:rPr>
          <w:rFonts w:cs="Arial"/>
          <w:sz w:val="22"/>
          <w:szCs w:val="22"/>
          <w:lang w:val="el-GR"/>
        </w:rPr>
        <w:t xml:space="preserve">        </w:t>
      </w:r>
      <w:r w:rsidRPr="00A10C36">
        <w:rPr>
          <w:rFonts w:cs="Arial"/>
          <w:b/>
          <w:sz w:val="22"/>
          <w:szCs w:val="22"/>
          <w:lang w:val="el-GR"/>
        </w:rPr>
        <w:t xml:space="preserve">Ναι </w:t>
      </w:r>
      <w:r w:rsidRPr="00A10C36">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jc w:val="center"/>
        <w:rPr>
          <w:rFonts w:cs="Arial"/>
          <w:b/>
          <w:sz w:val="22"/>
          <w:szCs w:val="22"/>
          <w:lang w:val="el-GR"/>
        </w:rPr>
      </w:pPr>
      <w:r w:rsidRPr="00A10C36">
        <w:rPr>
          <w:rFonts w:cs="Arial"/>
          <w:b/>
          <w:sz w:val="22"/>
          <w:szCs w:val="22"/>
          <w:lang w:val="el-GR"/>
        </w:rPr>
        <w:t>Υπογραφή</w:t>
      </w:r>
    </w:p>
    <w:p w:rsidR="007558CE" w:rsidRPr="00A10C36" w:rsidRDefault="007558CE" w:rsidP="007558CE">
      <w:pPr>
        <w:rPr>
          <w:rFonts w:cs="Arial"/>
          <w:sz w:val="22"/>
          <w:szCs w:val="22"/>
          <w:lang w:val="el-GR"/>
        </w:rPr>
      </w:pPr>
      <w:r w:rsidRPr="00A10C36">
        <w:rPr>
          <w:rFonts w:cs="Arial"/>
          <w:sz w:val="22"/>
          <w:szCs w:val="22"/>
          <w:lang w:val="el-GR"/>
        </w:rPr>
        <w:t xml:space="preserve">Όνομα και ιδιότητα του </w:t>
      </w:r>
      <w:proofErr w:type="spellStart"/>
      <w:r w:rsidRPr="00A10C36">
        <w:rPr>
          <w:rFonts w:cs="Arial"/>
          <w:sz w:val="22"/>
          <w:szCs w:val="22"/>
          <w:lang w:val="el-GR"/>
        </w:rPr>
        <w:t>προσυπογράφοντος</w:t>
      </w:r>
      <w:proofErr w:type="spellEnd"/>
      <w:r w:rsidRPr="00A10C36">
        <w:rPr>
          <w:rFonts w:cs="Arial"/>
          <w:sz w:val="22"/>
          <w:szCs w:val="22"/>
          <w:lang w:val="el-GR"/>
        </w:rPr>
        <w:t xml:space="preserve">, που είναι εξουσιοδοτημένος να εκπροσωπεί την επιχείρηση: </w:t>
      </w:r>
    </w:p>
    <w:p w:rsidR="007558CE" w:rsidRPr="00A10C36" w:rsidRDefault="007558CE" w:rsidP="007558CE">
      <w:pPr>
        <w:rPr>
          <w:rFonts w:cs="Arial"/>
          <w:sz w:val="22"/>
          <w:szCs w:val="22"/>
          <w:lang w:val="el-GR"/>
        </w:rPr>
      </w:pPr>
      <w:r w:rsidRPr="00A10C36">
        <w:rPr>
          <w:rFonts w:cs="Arial"/>
          <w:sz w:val="22"/>
          <w:szCs w:val="22"/>
          <w:lang w:val="el-GR"/>
        </w:rPr>
        <w:t>..........................................................................................</w:t>
      </w:r>
      <w:r>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7558CE" w:rsidRPr="00A10C36" w:rsidRDefault="007558CE" w:rsidP="007558CE">
      <w:pPr>
        <w:rPr>
          <w:rFonts w:cs="Arial"/>
          <w:sz w:val="22"/>
          <w:szCs w:val="22"/>
          <w:lang w:val="el-GR"/>
        </w:rPr>
      </w:pPr>
      <w:r w:rsidRPr="00A10C36">
        <w:rPr>
          <w:rFonts w:cs="Arial"/>
          <w:sz w:val="22"/>
          <w:szCs w:val="22"/>
          <w:lang w:val="el-GR"/>
        </w:rPr>
        <w:t>......................................(τόπος), .................................. (ημερομηνία)</w:t>
      </w:r>
    </w:p>
    <w:p w:rsidR="007558CE" w:rsidRPr="00A10C36" w:rsidRDefault="007558CE" w:rsidP="007558CE">
      <w:pPr>
        <w:rPr>
          <w:rFonts w:cs="Arial"/>
          <w:sz w:val="22"/>
          <w:szCs w:val="22"/>
          <w:lang w:val="el-GR"/>
        </w:rPr>
      </w:pPr>
      <w:r w:rsidRPr="00A10C36">
        <w:rPr>
          <w:rFonts w:cs="Arial"/>
          <w:sz w:val="22"/>
          <w:szCs w:val="22"/>
          <w:lang w:val="el-GR"/>
        </w:rPr>
        <w:t>Υπογραφή:</w:t>
      </w:r>
    </w:p>
    <w:p w:rsidR="007558CE" w:rsidRPr="003439AF" w:rsidRDefault="007558CE" w:rsidP="007558CE">
      <w:pPr>
        <w:rPr>
          <w:rFonts w:ascii="Verdana" w:hAnsi="Verdana" w:cs="Arial"/>
          <w:lang w:val="el-GR"/>
        </w:rPr>
      </w:pPr>
    </w:p>
    <w:p w:rsidR="007558CE" w:rsidRPr="00CD2F8E" w:rsidRDefault="007558CE" w:rsidP="007558CE">
      <w:pPr>
        <w:rPr>
          <w:rFonts w:ascii="Verdana" w:hAnsi="Verdana" w:cs="Arial"/>
          <w:lang w:val="el-GR"/>
        </w:rPr>
      </w:pPr>
      <w:r w:rsidRPr="00CD2F8E">
        <w:rPr>
          <w:rFonts w:ascii="Verdana" w:hAnsi="Verdana" w:cs="Arial"/>
          <w:lang w:val="el-GR"/>
        </w:rPr>
        <w:t>___________</w:t>
      </w:r>
    </w:p>
    <w:p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rsidR="007558CE" w:rsidRPr="00E64F6B" w:rsidRDefault="007558CE" w:rsidP="007558CE">
      <w:pPr>
        <w:spacing w:line="240" w:lineRule="auto"/>
        <w:rPr>
          <w:rFonts w:cs="Arial"/>
          <w:sz w:val="18"/>
          <w:szCs w:val="18"/>
          <w:lang w:val="el-GR"/>
        </w:rPr>
      </w:pPr>
      <w:r w:rsidRPr="00A10C36">
        <w:rPr>
          <w:rFonts w:cs="Arial"/>
          <w:sz w:val="18"/>
          <w:szCs w:val="18"/>
          <w:lang w:val="el-GR"/>
        </w:rPr>
        <w:lastRenderedPageBreak/>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rsidR="007558CE" w:rsidRPr="00A10C36" w:rsidRDefault="007558CE" w:rsidP="007558CE">
      <w:pPr>
        <w:jc w:val="center"/>
        <w:rPr>
          <w:rFonts w:cs="Arial"/>
          <w:b/>
          <w:bCs/>
          <w:sz w:val="24"/>
          <w:lang w:val="el-GR"/>
        </w:rPr>
      </w:pPr>
      <w:r w:rsidRPr="00A10C36">
        <w:rPr>
          <w:rFonts w:ascii="Verdana" w:hAnsi="Verdana" w:cs="Arial"/>
          <w:highlight w:val="yellow"/>
          <w:lang w:val="el-GR"/>
        </w:rPr>
        <w:br w:type="page"/>
      </w:r>
      <w:r w:rsidRPr="00A10C36">
        <w:rPr>
          <w:rFonts w:cs="Arial"/>
          <w:b/>
          <w:bCs/>
          <w:sz w:val="24"/>
          <w:lang w:val="el-GR"/>
        </w:rPr>
        <w:lastRenderedPageBreak/>
        <w:t>ΠΑΡΑΡΤΗΜΑ ΤΗΣ ΔΗΛΩΣΗΣ</w:t>
      </w:r>
    </w:p>
    <w:p w:rsidR="007558CE" w:rsidRPr="00A10C36" w:rsidRDefault="007558CE" w:rsidP="007558CE">
      <w:pPr>
        <w:jc w:val="center"/>
        <w:rPr>
          <w:rFonts w:cs="Arial"/>
          <w:b/>
          <w:bCs/>
          <w:sz w:val="24"/>
          <w:lang w:val="el-GR"/>
        </w:rPr>
      </w:pPr>
      <w:r w:rsidRPr="00A10C36">
        <w:rPr>
          <w:rFonts w:cs="Arial"/>
          <w:b/>
          <w:bCs/>
          <w:sz w:val="24"/>
          <w:lang w:val="el-GR"/>
        </w:rPr>
        <w:t>ΥΠΟΛΟΓΙΣΜΟΣ ΓΙΑ ΣΥΝΕΡΓΑΖΟΜΕΝΗ ή ΣΥΝΔΕΔΕΜΕΝΗ ΕΠΙΧΕΙΡΗΣΗ</w:t>
      </w:r>
    </w:p>
    <w:p w:rsidR="007558CE" w:rsidRPr="00A10C36" w:rsidRDefault="007558CE" w:rsidP="007558CE">
      <w:pPr>
        <w:rPr>
          <w:rFonts w:cs="Arial"/>
          <w:b/>
          <w:sz w:val="22"/>
          <w:szCs w:val="22"/>
          <w:lang w:val="el-GR"/>
        </w:rPr>
      </w:pPr>
      <w:r w:rsidRPr="00A10C36">
        <w:rPr>
          <w:rFonts w:cs="Arial"/>
          <w:b/>
          <w:sz w:val="22"/>
          <w:szCs w:val="22"/>
          <w:lang w:val="el-GR"/>
        </w:rPr>
        <w:t>Επισυναπτόμενα παραρτήματα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7558CE" w:rsidRPr="00A10C36" w:rsidRDefault="007558CE" w:rsidP="007558CE">
      <w:pPr>
        <w:numPr>
          <w:ilvl w:val="0"/>
          <w:numId w:val="1"/>
        </w:numPr>
        <w:rPr>
          <w:rFonts w:cs="Arial"/>
          <w:sz w:val="22"/>
          <w:szCs w:val="22"/>
          <w:lang w:val="el-GR"/>
        </w:rPr>
      </w:pPr>
      <w:r w:rsidRPr="00A10C36">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Υπολογισμός των στοιχείων για συνεργαζόμενη ή συνδεδεμένη</w:t>
      </w:r>
      <w:r w:rsidRPr="00A10C36">
        <w:rPr>
          <w:rFonts w:cs="Arial"/>
          <w:sz w:val="22"/>
          <w:szCs w:val="22"/>
          <w:lang w:val="el-GR"/>
        </w:rPr>
        <w:t xml:space="preserve"> </w:t>
      </w:r>
      <w:r w:rsidRPr="00A10C36">
        <w:rPr>
          <w:rFonts w:cs="Arial"/>
          <w:b/>
          <w:sz w:val="22"/>
          <w:szCs w:val="22"/>
          <w:lang w:val="el-GR"/>
        </w:rPr>
        <w:t>επιχείρηση</w:t>
      </w:r>
      <w:r w:rsidRPr="00A10C36">
        <w:rPr>
          <w:rFonts w:cs="Arial"/>
          <w:sz w:val="22"/>
          <w:szCs w:val="22"/>
          <w:lang w:val="el-GR"/>
        </w:rPr>
        <w:t xml:space="preserve"> (</w:t>
      </w:r>
      <w:r w:rsidRPr="00A10C36">
        <w:rPr>
          <w:rFonts w:cs="Arial"/>
          <w:sz w:val="22"/>
          <w:szCs w:val="22"/>
          <w:vertAlign w:val="superscript"/>
          <w:lang w:val="el-GR"/>
        </w:rPr>
        <w:t>1</w:t>
      </w:r>
      <w:r w:rsidRPr="00A10C36">
        <w:rPr>
          <w:rFonts w:cs="Arial"/>
          <w:sz w:val="22"/>
          <w:szCs w:val="22"/>
          <w:lang w:val="el-GR"/>
        </w:rPr>
        <w:t>) (βλέπε επεξηγηματικό σημείωμα)</w:t>
      </w:r>
    </w:p>
    <w:p w:rsidR="007558CE" w:rsidRPr="00A10C36" w:rsidRDefault="007558CE" w:rsidP="007558CE">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7558CE" w:rsidRPr="00A10C36" w:rsidTr="00DA0410">
        <w:tc>
          <w:tcPr>
            <w:tcW w:w="8856" w:type="dxa"/>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r w:rsidRPr="00A10C36">
              <w:rPr>
                <w:rFonts w:cs="Arial"/>
                <w:sz w:val="22"/>
                <w:szCs w:val="22"/>
                <w:vertAlign w:val="superscript"/>
              </w:rPr>
              <w:t>2</w:t>
            </w:r>
            <w:r w:rsidRPr="00A10C36">
              <w:rPr>
                <w:rFonts w:cs="Arial"/>
                <w:sz w:val="22"/>
                <w:szCs w:val="22"/>
              </w:rPr>
              <w:t>):</w:t>
            </w:r>
          </w:p>
        </w:tc>
      </w:tr>
    </w:tbl>
    <w:p w:rsidR="007558CE" w:rsidRPr="00A10C36" w:rsidRDefault="007558CE" w:rsidP="007558CE">
      <w:pPr>
        <w:rPr>
          <w:rFonts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7558CE" w:rsidRPr="00A10C36" w:rsidTr="00DA0410">
        <w:tc>
          <w:tcPr>
            <w:tcW w:w="3168" w:type="dxa"/>
          </w:tcPr>
          <w:p w:rsidR="007558CE" w:rsidRPr="00A10C36" w:rsidRDefault="007558CE" w:rsidP="00DA0410">
            <w:pPr>
              <w:rPr>
                <w:rFonts w:cs="Arial"/>
                <w:szCs w:val="20"/>
              </w:rPr>
            </w:pPr>
          </w:p>
        </w:tc>
        <w:tc>
          <w:tcPr>
            <w:tcW w:w="2160" w:type="dxa"/>
          </w:tcPr>
          <w:p w:rsidR="007558CE" w:rsidRPr="00A10C36" w:rsidRDefault="007558CE" w:rsidP="00DA0410">
            <w:pP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rPr>
                <w:rFonts w:cs="Arial"/>
                <w:szCs w:val="20"/>
              </w:rPr>
            </w:pPr>
            <w:proofErr w:type="spellStart"/>
            <w:r w:rsidRPr="00A10C36">
              <w:rPr>
                <w:rFonts w:cs="Arial"/>
                <w:szCs w:val="20"/>
              </w:rPr>
              <w:t>Κύκλος</w:t>
            </w:r>
            <w:proofErr w:type="spellEnd"/>
            <w:r w:rsidRPr="00A10C36">
              <w:rPr>
                <w:rFonts w:cs="Arial"/>
                <w:szCs w:val="20"/>
              </w:rPr>
              <w:t xml:space="preserve"> </w:t>
            </w:r>
          </w:p>
          <w:p w:rsidR="007558CE" w:rsidRPr="00A10C36" w:rsidRDefault="007558CE" w:rsidP="00DA0410">
            <w:pPr>
              <w:rPr>
                <w:rFonts w:cs="Arial"/>
                <w:szCs w:val="20"/>
              </w:rPr>
            </w:pPr>
            <w:proofErr w:type="spellStart"/>
            <w:r w:rsidRPr="00A10C36">
              <w:rPr>
                <w:rFonts w:cs="Arial"/>
                <w:szCs w:val="20"/>
              </w:rPr>
              <w:t>εργ</w:t>
            </w:r>
            <w:proofErr w:type="spellEnd"/>
            <w:r w:rsidRPr="00A10C36">
              <w:rPr>
                <w:rFonts w:cs="Arial"/>
                <w:szCs w:val="20"/>
              </w:rPr>
              <w:t>ασιών (*)</w:t>
            </w:r>
          </w:p>
        </w:tc>
        <w:tc>
          <w:tcPr>
            <w:tcW w:w="1908" w:type="dxa"/>
          </w:tcPr>
          <w:p w:rsidR="007558CE" w:rsidRPr="00A10C36" w:rsidRDefault="007558CE" w:rsidP="00DA0410">
            <w:pP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8B188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1. Στοιχεία (</w:t>
            </w:r>
            <w:r w:rsidRPr="00A10C36">
              <w:rPr>
                <w:rFonts w:cs="Arial"/>
                <w:szCs w:val="20"/>
                <w:vertAlign w:val="superscript"/>
                <w:lang w:val="el-GR"/>
              </w:rPr>
              <w:t>2</w:t>
            </w:r>
            <w:r w:rsidRPr="00A10C36">
              <w:rPr>
                <w:rFonts w:cs="Arial"/>
                <w:szCs w:val="20"/>
                <w:lang w:val="el-GR"/>
              </w:rPr>
              <w:t>) της αιτούσας επιχείρησης ή των ενοποιημένων λογαριασμών (μεταφορά από τον πίνακα Β(1) του παραρτήματος Β (</w:t>
            </w:r>
            <w:r w:rsidRPr="00A10C36">
              <w:rPr>
                <w:rFonts w:cs="Arial"/>
                <w:szCs w:val="20"/>
                <w:vertAlign w:val="superscript"/>
                <w:lang w:val="el-GR"/>
              </w:rPr>
              <w:t>3</w:t>
            </w:r>
            <w:r w:rsidRPr="00A10C36">
              <w:rPr>
                <w:rFonts w:cs="Arial"/>
                <w:szCs w:val="20"/>
                <w:lang w:val="el-GR"/>
              </w:rPr>
              <w:t>)</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8B188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2. Κατ’ αναλογία συγκεντρωτικά στοιχεία (</w:t>
            </w:r>
            <w:r w:rsidRPr="00A10C36">
              <w:rPr>
                <w:rFonts w:cs="Arial"/>
                <w:szCs w:val="20"/>
                <w:vertAlign w:val="superscript"/>
                <w:lang w:val="el-GR"/>
              </w:rPr>
              <w:t>2</w:t>
            </w:r>
            <w:r w:rsidRPr="00A10C36">
              <w:rPr>
                <w:rFonts w:cs="Arial"/>
                <w:szCs w:val="20"/>
                <w:lang w:val="el-GR"/>
              </w:rPr>
              <w:t>) όλων των (ενδεχομένων) συνεργαζόμενων επιχειρήσεων (μεταφορά από τον πίνακα Α του παραρτήματος Α)</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8B1887" w:rsidTr="00DA0410">
        <w:tc>
          <w:tcPr>
            <w:tcW w:w="3168" w:type="dxa"/>
          </w:tcPr>
          <w:p w:rsidR="007558CE" w:rsidRPr="00A10C36" w:rsidRDefault="007558CE" w:rsidP="00DA0410">
            <w:pPr>
              <w:jc w:val="left"/>
              <w:rPr>
                <w:rFonts w:cs="Arial"/>
                <w:szCs w:val="20"/>
                <w:lang w:val="el-GR"/>
              </w:rPr>
            </w:pPr>
            <w:r w:rsidRPr="00A10C36">
              <w:rPr>
                <w:rFonts w:cs="Arial"/>
                <w:szCs w:val="20"/>
                <w:lang w:val="el-GR"/>
              </w:rPr>
              <w:t>3. Άθροισμα στοιχείων (</w:t>
            </w:r>
            <w:r w:rsidRPr="00A10C36">
              <w:rPr>
                <w:rFonts w:cs="Arial"/>
                <w:szCs w:val="20"/>
                <w:vertAlign w:val="superscript"/>
                <w:lang w:val="el-GR"/>
              </w:rPr>
              <w:t>2</w:t>
            </w:r>
            <w:r w:rsidRPr="00A10C36">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7558CE" w:rsidRPr="00A10C36" w:rsidRDefault="007558CE" w:rsidP="00DA0410">
            <w:pPr>
              <w:rPr>
                <w:rFonts w:cs="Arial"/>
                <w:szCs w:val="20"/>
                <w:lang w:val="el-GR"/>
              </w:rPr>
            </w:pPr>
          </w:p>
        </w:tc>
        <w:tc>
          <w:tcPr>
            <w:tcW w:w="1620" w:type="dxa"/>
          </w:tcPr>
          <w:p w:rsidR="007558CE" w:rsidRPr="00A10C36" w:rsidRDefault="007558CE" w:rsidP="00DA0410">
            <w:pPr>
              <w:rPr>
                <w:rFonts w:cs="Arial"/>
                <w:szCs w:val="20"/>
                <w:lang w:val="el-GR"/>
              </w:rPr>
            </w:pPr>
          </w:p>
        </w:tc>
        <w:tc>
          <w:tcPr>
            <w:tcW w:w="1908" w:type="dxa"/>
          </w:tcPr>
          <w:p w:rsidR="007558CE" w:rsidRPr="00A10C36" w:rsidRDefault="007558CE" w:rsidP="00DA0410">
            <w:pPr>
              <w:rPr>
                <w:rFonts w:cs="Arial"/>
                <w:szCs w:val="20"/>
                <w:lang w:val="el-GR"/>
              </w:rPr>
            </w:pPr>
          </w:p>
        </w:tc>
      </w:tr>
      <w:tr w:rsidR="007558CE" w:rsidRPr="00A10C36" w:rsidTr="00DA0410">
        <w:tc>
          <w:tcPr>
            <w:tcW w:w="3168" w:type="dxa"/>
          </w:tcPr>
          <w:p w:rsidR="007558CE" w:rsidRPr="00A10C36" w:rsidRDefault="007558CE" w:rsidP="00DA0410">
            <w:pPr>
              <w:jc w:val="left"/>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r w:rsidRPr="00A10C36">
              <w:rPr>
                <w:rFonts w:cs="Arial"/>
                <w:sz w:val="22"/>
                <w:szCs w:val="22"/>
                <w:vertAlign w:val="superscript"/>
              </w:rPr>
              <w:t>4</w:t>
            </w:r>
            <w:r w:rsidRPr="00A10C36">
              <w:rPr>
                <w:rFonts w:cs="Arial"/>
                <w:sz w:val="22"/>
                <w:szCs w:val="22"/>
              </w:rPr>
              <w:t xml:space="preserve">)  </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908" w:type="dxa"/>
          </w:tcPr>
          <w:p w:rsidR="007558CE" w:rsidRPr="00A10C36" w:rsidRDefault="007558CE" w:rsidP="00DA0410">
            <w:pPr>
              <w:rPr>
                <w:rFonts w:cs="Arial"/>
                <w:sz w:val="22"/>
                <w:szCs w:val="22"/>
              </w:rPr>
            </w:pPr>
          </w:p>
        </w:tc>
      </w:tr>
    </w:tbl>
    <w:p w:rsidR="007558CE" w:rsidRPr="00A10C36" w:rsidRDefault="007558CE" w:rsidP="007558CE">
      <w:pPr>
        <w:rPr>
          <w:rFonts w:cs="Arial"/>
          <w:szCs w:val="20"/>
        </w:rPr>
      </w:pPr>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xml:space="preserve">) </w:t>
      </w:r>
      <w:proofErr w:type="spellStart"/>
      <w:r w:rsidRPr="00A10C36">
        <w:rPr>
          <w:rFonts w:cs="Arial"/>
          <w:szCs w:val="20"/>
          <w:lang w:val="el-GR"/>
        </w:rPr>
        <w:t>Αρθρο</w:t>
      </w:r>
      <w:proofErr w:type="spellEnd"/>
      <w:r w:rsidRPr="00A10C36">
        <w:rPr>
          <w:rFonts w:cs="Arial"/>
          <w:szCs w:val="20"/>
          <w:lang w:val="el-GR"/>
        </w:rPr>
        <w:t xml:space="preserve"> 6, παράγραφοι 2 και 3 του Παραρτήματος Ι του ΕΚ 800/2008.</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7558CE" w:rsidRPr="00A10C36" w:rsidRDefault="007558CE" w:rsidP="007558CE">
      <w:pPr>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w:t>
      </w:r>
      <w:r w:rsidRPr="00E64F6B">
        <w:rPr>
          <w:rFonts w:cs="Arial"/>
          <w:szCs w:val="20"/>
          <w:lang w:val="el-GR"/>
        </w:rPr>
        <w:t xml:space="preserve"> </w:t>
      </w:r>
      <w:r w:rsidRPr="00A10C36">
        <w:rPr>
          <w:rFonts w:cs="Arial"/>
          <w:szCs w:val="20"/>
          <w:lang w:val="el-GR"/>
        </w:rPr>
        <w:t>Τα αποτελέσματα της γραμμής «Σύνολο» πρέπει να μεταφέρονται στον πίνακα της δήλωσης σχετικά με τα «</w:t>
      </w:r>
      <w:r w:rsidRPr="00A10C36">
        <w:rPr>
          <w:rFonts w:cs="Arial"/>
          <w:b/>
          <w:szCs w:val="20"/>
          <w:lang w:val="el-GR"/>
        </w:rPr>
        <w:t>Στοιχεία για τον προσδιορισμό της κατηγορίας της επιχείρησης</w:t>
      </w:r>
      <w:r w:rsidRPr="00A10C36">
        <w:rPr>
          <w:rFonts w:cs="Arial"/>
          <w:szCs w:val="20"/>
          <w:lang w:val="el-GR"/>
        </w:rPr>
        <w:t>».</w:t>
      </w:r>
    </w:p>
    <w:p w:rsidR="007558CE" w:rsidRPr="00A10C36" w:rsidRDefault="007558CE" w:rsidP="007558CE">
      <w:pPr>
        <w:jc w:val="center"/>
        <w:rPr>
          <w:rFonts w:cs="Arial"/>
          <w:b/>
          <w:bCs/>
          <w:sz w:val="24"/>
          <w:lang w:val="el-GR"/>
        </w:rPr>
      </w:pPr>
      <w:r w:rsidRPr="00A10C36">
        <w:rPr>
          <w:rFonts w:ascii="Verdana" w:hAnsi="Verdana" w:cs="Arial"/>
          <w:sz w:val="18"/>
          <w:szCs w:val="18"/>
          <w:highlight w:val="yellow"/>
          <w:lang w:val="el-GR"/>
        </w:rPr>
        <w:br w:type="page"/>
      </w:r>
      <w:r w:rsidRPr="00A10C36">
        <w:rPr>
          <w:rFonts w:cs="Arial"/>
          <w:b/>
          <w:bCs/>
          <w:sz w:val="24"/>
          <w:lang w:val="el-GR"/>
        </w:rPr>
        <w:t>ΠΑΡΑΡΤΗΜΑ Α</w:t>
      </w:r>
    </w:p>
    <w:p w:rsidR="007558CE" w:rsidRPr="00A10C36" w:rsidRDefault="007558CE" w:rsidP="007558CE">
      <w:pPr>
        <w:jc w:val="center"/>
        <w:rPr>
          <w:rFonts w:cs="Arial"/>
          <w:b/>
          <w:bCs/>
          <w:sz w:val="24"/>
          <w:lang w:val="el-GR"/>
        </w:rPr>
      </w:pPr>
      <w:r w:rsidRPr="00A10C36">
        <w:rPr>
          <w:rFonts w:cs="Arial"/>
          <w:b/>
          <w:bCs/>
          <w:sz w:val="24"/>
          <w:lang w:val="el-GR"/>
        </w:rPr>
        <w:t>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0C36">
        <w:rPr>
          <w:rFonts w:cs="Arial"/>
          <w:sz w:val="22"/>
          <w:szCs w:val="22"/>
          <w:vertAlign w:val="superscript"/>
          <w:lang w:val="el-GR"/>
        </w:rPr>
        <w:t>1</w:t>
      </w:r>
      <w:r w:rsidRPr="00A10C36">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7558CE" w:rsidRDefault="007558CE" w:rsidP="007558CE">
      <w:pPr>
        <w:jc w:val="center"/>
        <w:rPr>
          <w:rFonts w:ascii="Verdana" w:hAnsi="Verdana" w:cs="Arial"/>
          <w:b/>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A10C36" w:rsidTr="00DA0410">
        <w:trPr>
          <w:jc w:val="center"/>
        </w:trPr>
        <w:tc>
          <w:tcPr>
            <w:tcW w:w="2808" w:type="dxa"/>
            <w:vAlign w:val="center"/>
          </w:tcPr>
          <w:p w:rsidR="007558CE" w:rsidRPr="00A10C36" w:rsidRDefault="007558CE" w:rsidP="00DA0410">
            <w:pPr>
              <w:spacing w:after="120" w:line="240" w:lineRule="auto"/>
              <w:jc w:val="center"/>
              <w:rPr>
                <w:rFonts w:cs="Arial"/>
                <w:b/>
                <w:sz w:val="22"/>
                <w:szCs w:val="22"/>
                <w:lang w:val="el-GR"/>
              </w:rPr>
            </w:pPr>
            <w:r w:rsidRPr="00A10C36">
              <w:rPr>
                <w:rFonts w:cs="Arial"/>
                <w:b/>
                <w:sz w:val="22"/>
                <w:szCs w:val="22"/>
                <w:lang w:val="el-GR"/>
              </w:rPr>
              <w:t>Συνεργαζόμενη επιχείρηση (επωνυμία/ ακριβή στοιχεία</w:t>
            </w:r>
          </w:p>
        </w:tc>
        <w:tc>
          <w:tcPr>
            <w:tcW w:w="216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Αριθμός</w:t>
            </w:r>
            <w:proofErr w:type="spellEnd"/>
            <w:r w:rsidRPr="00A10C36">
              <w:rPr>
                <w:rFonts w:cs="Arial"/>
                <w:b/>
                <w:sz w:val="22"/>
                <w:szCs w:val="22"/>
              </w:rPr>
              <w:t xml:space="preserve"> απα</w:t>
            </w:r>
            <w:proofErr w:type="spellStart"/>
            <w:r w:rsidRPr="00A10C36">
              <w:rPr>
                <w:rFonts w:cs="Arial"/>
                <w:b/>
                <w:sz w:val="22"/>
                <w:szCs w:val="22"/>
              </w:rPr>
              <w:t>σχολουμένων</w:t>
            </w:r>
            <w:proofErr w:type="spellEnd"/>
            <w:r w:rsidRPr="003526C7">
              <w:rPr>
                <w:rFonts w:cs="Arial"/>
                <w:b/>
                <w:sz w:val="22"/>
                <w:szCs w:val="22"/>
                <w:lang w:val="el-GR"/>
              </w:rPr>
              <w:t xml:space="preserve"> </w:t>
            </w:r>
            <w:r w:rsidRPr="00A10C36">
              <w:rPr>
                <w:rFonts w:cs="Arial"/>
                <w:b/>
                <w:sz w:val="22"/>
                <w:szCs w:val="22"/>
              </w:rPr>
              <w:t>(ΕΜΕ)</w:t>
            </w:r>
          </w:p>
        </w:tc>
        <w:tc>
          <w:tcPr>
            <w:tcW w:w="162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Κύκλος</w:t>
            </w:r>
            <w:proofErr w:type="spellEnd"/>
            <w:r w:rsidRPr="00A10C36">
              <w:rPr>
                <w:rFonts w:cs="Arial"/>
                <w:b/>
                <w:sz w:val="22"/>
                <w:szCs w:val="22"/>
              </w:rPr>
              <w:t xml:space="preserve"> </w:t>
            </w:r>
            <w:proofErr w:type="spellStart"/>
            <w:r w:rsidRPr="00A10C36">
              <w:rPr>
                <w:rFonts w:cs="Arial"/>
                <w:b/>
                <w:sz w:val="22"/>
                <w:szCs w:val="22"/>
              </w:rPr>
              <w:t>εργ</w:t>
            </w:r>
            <w:proofErr w:type="spellEnd"/>
            <w:r w:rsidRPr="00A10C36">
              <w:rPr>
                <w:rFonts w:cs="Arial"/>
                <w:b/>
                <w:sz w:val="22"/>
                <w:szCs w:val="22"/>
              </w:rPr>
              <w:t>ασιών</w:t>
            </w:r>
            <w:r w:rsidRPr="003526C7">
              <w:rPr>
                <w:rFonts w:cs="Arial"/>
                <w:b/>
                <w:sz w:val="22"/>
                <w:szCs w:val="22"/>
                <w:lang w:val="el-GR"/>
              </w:rPr>
              <w:t xml:space="preserve"> </w:t>
            </w:r>
            <w:r w:rsidRPr="00A10C36">
              <w:rPr>
                <w:rFonts w:cs="Arial"/>
                <w:b/>
                <w:sz w:val="22"/>
                <w:szCs w:val="22"/>
              </w:rPr>
              <w:t>(*)</w:t>
            </w:r>
          </w:p>
        </w:tc>
        <w:tc>
          <w:tcPr>
            <w:tcW w:w="1800" w:type="dxa"/>
            <w:vAlign w:val="center"/>
          </w:tcPr>
          <w:p w:rsidR="007558CE" w:rsidRPr="00A10C36" w:rsidRDefault="007558CE" w:rsidP="00DA0410">
            <w:pPr>
              <w:spacing w:after="120" w:line="240" w:lineRule="auto"/>
              <w:jc w:val="center"/>
              <w:rPr>
                <w:rFonts w:cs="Arial"/>
                <w:b/>
                <w:sz w:val="22"/>
                <w:szCs w:val="22"/>
              </w:rPr>
            </w:pPr>
            <w:proofErr w:type="spellStart"/>
            <w:r w:rsidRPr="00A10C36">
              <w:rPr>
                <w:rFonts w:cs="Arial"/>
                <w:b/>
                <w:sz w:val="22"/>
                <w:szCs w:val="22"/>
              </w:rPr>
              <w:t>Σύνολο</w:t>
            </w:r>
            <w:proofErr w:type="spellEnd"/>
            <w:r w:rsidRPr="00A10C36">
              <w:rPr>
                <w:rFonts w:cs="Arial"/>
                <w:b/>
                <w:sz w:val="22"/>
                <w:szCs w:val="22"/>
              </w:rPr>
              <w:t xml:space="preserve"> </w:t>
            </w:r>
            <w:proofErr w:type="spellStart"/>
            <w:r w:rsidRPr="00A10C36">
              <w:rPr>
                <w:rFonts w:cs="Arial"/>
                <w:b/>
                <w:sz w:val="22"/>
                <w:szCs w:val="22"/>
              </w:rPr>
              <w:t>ισολογισμού</w:t>
            </w:r>
            <w:proofErr w:type="spellEnd"/>
            <w:r w:rsidRPr="003526C7">
              <w:rPr>
                <w:rFonts w:cs="Arial"/>
                <w:b/>
                <w:sz w:val="22"/>
                <w:szCs w:val="22"/>
                <w:lang w:val="el-GR"/>
              </w:rPr>
              <w:t xml:space="preserve"> </w:t>
            </w:r>
            <w:r w:rsidRPr="00A10C36">
              <w:rPr>
                <w:rFonts w:cs="Arial"/>
                <w:b/>
                <w:sz w:val="22"/>
                <w:szCs w:val="22"/>
              </w:rPr>
              <w:t>(*)</w:t>
            </w: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1.</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2.</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3.</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4.</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5.</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6.</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sz w:val="22"/>
                <w:szCs w:val="22"/>
              </w:rPr>
            </w:pPr>
            <w:r w:rsidRPr="00A10C36">
              <w:rPr>
                <w:rFonts w:cs="Arial"/>
                <w:sz w:val="22"/>
                <w:szCs w:val="22"/>
              </w:rPr>
              <w:t>7.</w:t>
            </w:r>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r w:rsidR="007558CE" w:rsidRPr="00A10C36" w:rsidTr="00DA0410">
        <w:trPr>
          <w:jc w:val="center"/>
        </w:trPr>
        <w:tc>
          <w:tcPr>
            <w:tcW w:w="2808" w:type="dxa"/>
          </w:tcPr>
          <w:p w:rsidR="007558CE" w:rsidRPr="00A10C36" w:rsidRDefault="007558CE" w:rsidP="00DA0410">
            <w:pPr>
              <w:rPr>
                <w:rFonts w:cs="Arial"/>
                <w:b/>
                <w:sz w:val="22"/>
                <w:szCs w:val="22"/>
              </w:rPr>
            </w:pPr>
            <w:proofErr w:type="spellStart"/>
            <w:r w:rsidRPr="00A10C36">
              <w:rPr>
                <w:rFonts w:cs="Arial"/>
                <w:b/>
                <w:sz w:val="22"/>
                <w:szCs w:val="22"/>
              </w:rPr>
              <w:t>Σύνολο</w:t>
            </w:r>
            <w:proofErr w:type="spellEnd"/>
          </w:p>
        </w:tc>
        <w:tc>
          <w:tcPr>
            <w:tcW w:w="2160" w:type="dxa"/>
          </w:tcPr>
          <w:p w:rsidR="007558CE" w:rsidRPr="00A10C36" w:rsidRDefault="007558CE" w:rsidP="00DA0410">
            <w:pPr>
              <w:rPr>
                <w:rFonts w:cs="Arial"/>
                <w:sz w:val="22"/>
                <w:szCs w:val="22"/>
              </w:rPr>
            </w:pPr>
          </w:p>
        </w:tc>
        <w:tc>
          <w:tcPr>
            <w:tcW w:w="1620" w:type="dxa"/>
          </w:tcPr>
          <w:p w:rsidR="007558CE" w:rsidRPr="00A10C36" w:rsidRDefault="007558CE" w:rsidP="00DA0410">
            <w:pPr>
              <w:rPr>
                <w:rFonts w:cs="Arial"/>
                <w:sz w:val="22"/>
                <w:szCs w:val="22"/>
              </w:rPr>
            </w:pPr>
          </w:p>
        </w:tc>
        <w:tc>
          <w:tcPr>
            <w:tcW w:w="1800" w:type="dxa"/>
          </w:tcPr>
          <w:p w:rsidR="007558CE" w:rsidRPr="00A10C36" w:rsidRDefault="007558CE" w:rsidP="00DA0410">
            <w:pPr>
              <w:rPr>
                <w:rFonts w:cs="Arial"/>
                <w:sz w:val="22"/>
                <w:szCs w:val="22"/>
              </w:rPr>
            </w:pPr>
          </w:p>
        </w:tc>
      </w:tr>
    </w:tbl>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EF7A1C" w:rsidRDefault="007558CE" w:rsidP="007558CE">
      <w:pPr>
        <w:rPr>
          <w:rFonts w:ascii="Verdana" w:hAnsi="Verdana" w:cs="Arial"/>
          <w:sz w:val="18"/>
          <w:szCs w:val="18"/>
          <w:lang w:val="el-GR"/>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7558CE" w:rsidRPr="00A10C36" w:rsidRDefault="007558CE" w:rsidP="007558CE">
      <w:pPr>
        <w:rPr>
          <w:rFonts w:cs="Arial"/>
          <w:sz w:val="22"/>
          <w:szCs w:val="22"/>
          <w:lang w:val="el-GR"/>
        </w:rPr>
      </w:pPr>
      <w:r w:rsidRPr="00A10C36">
        <w:rPr>
          <w:rFonts w:cs="Arial"/>
          <w:sz w:val="22"/>
          <w:szCs w:val="22"/>
          <w:lang w:val="el-GR"/>
        </w:rPr>
        <w:t>Τα στοιχεία της γραμμής «</w:t>
      </w:r>
      <w:r w:rsidRPr="00A10C36">
        <w:rPr>
          <w:rFonts w:cs="Arial"/>
          <w:b/>
          <w:sz w:val="22"/>
          <w:szCs w:val="22"/>
          <w:lang w:val="el-GR"/>
        </w:rPr>
        <w:t>Σύνολο</w:t>
      </w:r>
      <w:r w:rsidRPr="00A10C36">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7558CE" w:rsidRPr="00A10C36" w:rsidRDefault="007558CE" w:rsidP="007558CE">
      <w:pPr>
        <w:rPr>
          <w:rFonts w:ascii="Verdana" w:hAnsi="Verdana" w:cs="Arial"/>
          <w:highlight w:val="yellow"/>
          <w:lang w:val="el-GR"/>
        </w:rPr>
      </w:pPr>
    </w:p>
    <w:p w:rsidR="007558CE" w:rsidRPr="00A10C36" w:rsidRDefault="007558CE" w:rsidP="007558CE">
      <w:pPr>
        <w:rPr>
          <w:rFonts w:ascii="Verdana" w:hAnsi="Verdana" w:cs="Arial"/>
          <w:highlight w:val="yellow"/>
          <w:lang w:val="el-GR"/>
        </w:rPr>
      </w:pPr>
    </w:p>
    <w:p w:rsidR="007558CE" w:rsidRPr="00A10C36" w:rsidRDefault="007558CE" w:rsidP="007558CE">
      <w:pP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t>ΔΕΛΤΙΟ ΕΤΑΙΡΙΚΗΣ ΣΧΕΣΗΣ</w:t>
      </w:r>
    </w:p>
    <w:p w:rsidR="007558CE" w:rsidRPr="00A10C36" w:rsidRDefault="007558CE" w:rsidP="007558CE">
      <w:pPr>
        <w:rPr>
          <w:rFonts w:cs="Arial"/>
          <w:b/>
          <w:sz w:val="22"/>
          <w:szCs w:val="22"/>
          <w:lang w:val="el-GR"/>
        </w:rPr>
      </w:pPr>
      <w:r w:rsidRPr="00A10C36">
        <w:rPr>
          <w:rFonts w:cs="Arial"/>
          <w:sz w:val="22"/>
          <w:szCs w:val="22"/>
          <w:lang w:val="el-GR"/>
        </w:rPr>
        <w:t xml:space="preserve">1. </w:t>
      </w:r>
      <w:r w:rsidRPr="00A10C36">
        <w:rPr>
          <w:rFonts w:cs="Arial"/>
          <w:b/>
          <w:sz w:val="22"/>
          <w:szCs w:val="22"/>
          <w:lang w:val="el-GR"/>
        </w:rPr>
        <w:t>Ακριβή στοιχεία της συνεργαζόμενης επιχείρησης</w:t>
      </w:r>
    </w:p>
    <w:p w:rsidR="007558CE" w:rsidRPr="00A10C36" w:rsidRDefault="007558CE" w:rsidP="007558CE">
      <w:pPr>
        <w:rPr>
          <w:rFonts w:cs="Arial"/>
          <w:sz w:val="22"/>
          <w:szCs w:val="22"/>
          <w:lang w:val="el-GR"/>
        </w:rPr>
      </w:pP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Διεύθυνση της εταιρικής έδρας: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Αριθμός μητρώου ή ΦΠΑ (</w:t>
      </w:r>
      <w:r w:rsidRPr="00A10C36">
        <w:rPr>
          <w:rFonts w:cs="Arial"/>
          <w:sz w:val="22"/>
          <w:szCs w:val="22"/>
          <w:vertAlign w:val="superscript"/>
          <w:lang w:val="el-GR"/>
        </w:rPr>
        <w:t>1</w:t>
      </w:r>
      <w:r w:rsidRPr="00A10C36">
        <w:rPr>
          <w:rFonts w:cs="Arial"/>
          <w:sz w:val="22"/>
          <w:szCs w:val="22"/>
          <w:lang w:val="el-GR"/>
        </w:rPr>
        <w:t>): .....................................................................</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Cs w:val="20"/>
              </w:rPr>
            </w:pPr>
            <w:proofErr w:type="spellStart"/>
            <w:r w:rsidRPr="00A10C36">
              <w:rPr>
                <w:rFonts w:cs="Arial"/>
                <w:szCs w:val="20"/>
              </w:rPr>
              <w:t>Περίοδος</w:t>
            </w:r>
            <w:proofErr w:type="spellEnd"/>
            <w:r w:rsidRPr="00A10C36">
              <w:rPr>
                <w:rFonts w:cs="Arial"/>
                <w:szCs w:val="20"/>
              </w:rPr>
              <w:t xml:space="preserve"> ανα</w:t>
            </w:r>
            <w:proofErr w:type="spellStart"/>
            <w:r w:rsidRPr="00A10C36">
              <w:rPr>
                <w:rFonts w:cs="Arial"/>
                <w:szCs w:val="20"/>
              </w:rPr>
              <w:t>φοράς</w:t>
            </w:r>
            <w:proofErr w:type="spellEnd"/>
            <w:r w:rsidRPr="00A10C36">
              <w:rPr>
                <w:rFonts w:cs="Arial"/>
                <w:szCs w:val="20"/>
              </w:rPr>
              <w:t>:</w:t>
            </w:r>
          </w:p>
        </w:tc>
      </w:tr>
      <w:tr w:rsidR="007558CE" w:rsidRPr="00A10C36" w:rsidTr="00DA0410">
        <w:tc>
          <w:tcPr>
            <w:tcW w:w="2214" w:type="dxa"/>
          </w:tcPr>
          <w:p w:rsidR="007558CE" w:rsidRPr="00A10C36" w:rsidRDefault="007558CE" w:rsidP="00DA0410">
            <w:pPr>
              <w:rPr>
                <w:rFonts w:cs="Arial"/>
                <w:b/>
                <w:szCs w:val="20"/>
              </w:rPr>
            </w:pPr>
          </w:p>
        </w:tc>
        <w:tc>
          <w:tcPr>
            <w:tcW w:w="2214"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980"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vAlign w:val="center"/>
          </w:tcPr>
          <w:p w:rsidR="007558CE" w:rsidRPr="00A10C36" w:rsidRDefault="007558CE" w:rsidP="00DA0410">
            <w:pPr>
              <w:spacing w:after="120"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rPr>
          <w:trHeight w:val="829"/>
        </w:trPr>
        <w:tc>
          <w:tcPr>
            <w:tcW w:w="2214" w:type="dxa"/>
            <w:vAlign w:val="center"/>
          </w:tcPr>
          <w:p w:rsidR="007558CE" w:rsidRPr="00A10C36" w:rsidRDefault="007558CE" w:rsidP="00DA0410">
            <w:pPr>
              <w:jc w:val="left"/>
              <w:rPr>
                <w:rFonts w:cs="Arial"/>
                <w:szCs w:val="20"/>
              </w:rPr>
            </w:pPr>
            <w:proofErr w:type="spellStart"/>
            <w:r w:rsidRPr="00A10C36">
              <w:rPr>
                <w:rFonts w:cs="Arial"/>
                <w:szCs w:val="20"/>
              </w:rPr>
              <w:t>Ακ</w:t>
            </w:r>
            <w:proofErr w:type="spellEnd"/>
            <w:r w:rsidRPr="00A10C36">
              <w:rPr>
                <w:rFonts w:cs="Arial"/>
                <w:szCs w:val="20"/>
              </w:rPr>
              <w:t xml:space="preserve">αθάριστα </w:t>
            </w:r>
            <w:proofErr w:type="spellStart"/>
            <w:r w:rsidRPr="00A10C36">
              <w:rPr>
                <w:rFonts w:cs="Arial"/>
                <w:szCs w:val="20"/>
              </w:rPr>
              <w:t>στοιχεί</w:t>
            </w:r>
            <w:proofErr w:type="spellEnd"/>
            <w:r w:rsidRPr="00A10C36">
              <w:rPr>
                <w:rFonts w:cs="Arial"/>
                <w:szCs w:val="20"/>
              </w:rPr>
              <w:t>α</w:t>
            </w:r>
          </w:p>
        </w:tc>
        <w:tc>
          <w:tcPr>
            <w:tcW w:w="2214"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szCs w:val="20"/>
        </w:rPr>
      </w:pPr>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
    <w:p w:rsidR="007558CE" w:rsidRPr="00A10C36" w:rsidRDefault="007558CE" w:rsidP="007558CE">
      <w:pPr>
        <w:rPr>
          <w:rFonts w:ascii="Verdana" w:hAnsi="Verdana" w:cs="Arial"/>
          <w:highlight w:val="yellow"/>
        </w:rPr>
      </w:pPr>
    </w:p>
    <w:p w:rsidR="007558CE" w:rsidRPr="00A10C36" w:rsidRDefault="007558CE" w:rsidP="007558CE">
      <w:pPr>
        <w:rPr>
          <w:rFonts w:cs="Arial"/>
          <w:sz w:val="22"/>
          <w:szCs w:val="22"/>
          <w:lang w:val="el-GR"/>
        </w:rPr>
      </w:pPr>
      <w:r w:rsidRPr="00A10C36">
        <w:rPr>
          <w:rFonts w:cs="Arial"/>
          <w:b/>
          <w:sz w:val="22"/>
          <w:szCs w:val="22"/>
          <w:lang w:val="el-GR"/>
        </w:rPr>
        <w:t>Σημείωση</w:t>
      </w:r>
      <w:r w:rsidRPr="00A10C36">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10C36">
        <w:rPr>
          <w:rFonts w:cs="Arial"/>
          <w:sz w:val="22"/>
          <w:szCs w:val="22"/>
          <w:vertAlign w:val="superscript"/>
          <w:lang w:val="el-GR"/>
        </w:rPr>
        <w:t>3</w:t>
      </w:r>
      <w:r w:rsidRPr="00A10C36">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7558CE" w:rsidRDefault="007558CE" w:rsidP="007558CE">
      <w:pPr>
        <w:rPr>
          <w:rFonts w:ascii="Verdana" w:hAnsi="Verdana" w:cs="Arial"/>
          <w:highlight w:val="yellow"/>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3. </w:t>
      </w:r>
      <w:r w:rsidRPr="00A10C36">
        <w:rPr>
          <w:rFonts w:cs="Arial"/>
          <w:b/>
          <w:sz w:val="22"/>
          <w:szCs w:val="22"/>
          <w:lang w:val="el-GR"/>
        </w:rPr>
        <w:t>Υπολογισμός κατ’ αναλογία</w:t>
      </w:r>
    </w:p>
    <w:p w:rsidR="007558CE" w:rsidRPr="003526C7" w:rsidRDefault="007558CE" w:rsidP="007558CE">
      <w:pPr>
        <w:rPr>
          <w:rFonts w:cs="Arial"/>
          <w:sz w:val="22"/>
          <w:szCs w:val="22"/>
          <w:lang w:val="el-GR"/>
        </w:rPr>
      </w:pPr>
      <w:r w:rsidRPr="00A10C36">
        <w:rPr>
          <w:rFonts w:cs="Arial"/>
          <w:sz w:val="22"/>
          <w:szCs w:val="22"/>
          <w:lang w:val="el-GR"/>
        </w:rPr>
        <w:t>α) Ακριβής αναφορά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7558CE" w:rsidRPr="00A10C36" w:rsidRDefault="007558CE" w:rsidP="007558CE">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Αναφορά και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7558CE" w:rsidRPr="00A10C36" w:rsidRDefault="007558CE" w:rsidP="007558CE">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rPr>
          <w:rFonts w:cs="Arial"/>
          <w:sz w:val="22"/>
          <w:szCs w:val="22"/>
          <w:lang w:val="el-GR"/>
        </w:rPr>
      </w:pPr>
      <w:r w:rsidRPr="00A10C36">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7558CE" w:rsidRPr="003526C7" w:rsidRDefault="007558CE" w:rsidP="007558CE">
      <w:pPr>
        <w:jc w:val="center"/>
        <w:rPr>
          <w:rFonts w:cs="Arial"/>
          <w:b/>
          <w:sz w:val="22"/>
          <w:szCs w:val="22"/>
          <w:lang w:val="el-GR"/>
        </w:rPr>
      </w:pP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 xml:space="preserve">ακας </w:t>
      </w:r>
      <w:proofErr w:type="spellStart"/>
      <w:r w:rsidRPr="00A10C36">
        <w:rPr>
          <w:rFonts w:cs="Arial"/>
          <w:b/>
          <w:sz w:val="22"/>
          <w:szCs w:val="22"/>
        </w:rPr>
        <w:t>ετ</w:t>
      </w:r>
      <w:proofErr w:type="spellEnd"/>
      <w:r w:rsidRPr="00A10C36">
        <w:rPr>
          <w:rFonts w:cs="Arial"/>
          <w:b/>
          <w:sz w:val="22"/>
          <w:szCs w:val="22"/>
        </w:rPr>
        <w:t xml:space="preserve">αιρικής </w:t>
      </w:r>
      <w:proofErr w:type="spellStart"/>
      <w:r w:rsidRPr="00A10C36">
        <w:rPr>
          <w:rFonts w:cs="Arial"/>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A10C36" w:rsidTr="00DA0410">
        <w:tc>
          <w:tcPr>
            <w:tcW w:w="2808" w:type="dxa"/>
            <w:tcBorders>
              <w:bottom w:val="single" w:sz="4" w:space="0" w:color="auto"/>
            </w:tcBorders>
          </w:tcPr>
          <w:p w:rsidR="007558CE" w:rsidRPr="00A10C36" w:rsidRDefault="007558CE" w:rsidP="00DA0410">
            <w:pPr>
              <w:rPr>
                <w:rFonts w:cs="Arial"/>
                <w:szCs w:val="20"/>
              </w:rPr>
            </w:pPr>
            <w:proofErr w:type="spellStart"/>
            <w:r w:rsidRPr="00A10C36">
              <w:rPr>
                <w:rFonts w:cs="Arial"/>
                <w:szCs w:val="20"/>
              </w:rPr>
              <w:t>Ποσοστό</w:t>
            </w:r>
            <w:proofErr w:type="spellEnd"/>
            <w:r w:rsidRPr="00A10C36">
              <w:rPr>
                <w:rFonts w:cs="Arial"/>
                <w:szCs w:val="20"/>
              </w:rPr>
              <w:t>: ...</w:t>
            </w:r>
          </w:p>
        </w:tc>
        <w:tc>
          <w:tcPr>
            <w:tcW w:w="216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440"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tcBorders>
              <w:bottom w:val="single" w:sz="4" w:space="0" w:color="auto"/>
            </w:tcBorders>
          </w:tcPr>
          <w:p w:rsidR="007558CE" w:rsidRPr="00A10C36" w:rsidRDefault="007558CE" w:rsidP="00DA0410">
            <w:pPr>
              <w:spacing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7558CE" w:rsidRPr="00A10C36" w:rsidTr="00DA0410">
        <w:tc>
          <w:tcPr>
            <w:tcW w:w="2808" w:type="dxa"/>
            <w:tcBorders>
              <w:bottom w:val="single" w:sz="4" w:space="0" w:color="auto"/>
            </w:tcBorders>
          </w:tcPr>
          <w:p w:rsidR="007558CE" w:rsidRPr="00A10C36" w:rsidRDefault="007558CE" w:rsidP="00DA0410">
            <w:pPr>
              <w:rPr>
                <w:rFonts w:cs="Arial"/>
                <w:szCs w:val="20"/>
              </w:rPr>
            </w:pPr>
            <w:r w:rsidRPr="00A10C36">
              <w:rPr>
                <w:rFonts w:cs="Arial"/>
                <w:szCs w:val="20"/>
              </w:rPr>
              <w:t>Απ</w:t>
            </w:r>
            <w:proofErr w:type="spellStart"/>
            <w:r w:rsidRPr="00A10C36">
              <w:rPr>
                <w:rFonts w:cs="Arial"/>
                <w:szCs w:val="20"/>
              </w:rPr>
              <w:t>οτελέσμ</w:t>
            </w:r>
            <w:proofErr w:type="spellEnd"/>
            <w:r w:rsidRPr="00A10C36">
              <w:rPr>
                <w:rFonts w:cs="Arial"/>
                <w:szCs w:val="20"/>
              </w:rPr>
              <w:t>ατα κατ’ ανα</w:t>
            </w:r>
            <w:proofErr w:type="spellStart"/>
            <w:r w:rsidRPr="00A10C36">
              <w:rPr>
                <w:rFonts w:cs="Arial"/>
                <w:szCs w:val="20"/>
              </w:rPr>
              <w:t>λογί</w:t>
            </w:r>
            <w:proofErr w:type="spellEnd"/>
            <w:r w:rsidRPr="00A10C36">
              <w:rPr>
                <w:rFonts w:cs="Arial"/>
                <w:szCs w:val="20"/>
              </w:rPr>
              <w:t>α</w:t>
            </w:r>
          </w:p>
        </w:tc>
        <w:tc>
          <w:tcPr>
            <w:tcW w:w="2160" w:type="dxa"/>
            <w:tcBorders>
              <w:bottom w:val="single" w:sz="4" w:space="0" w:color="auto"/>
            </w:tcBorders>
          </w:tcPr>
          <w:p w:rsidR="007558CE" w:rsidRPr="00A10C36" w:rsidRDefault="007558CE" w:rsidP="00DA0410">
            <w:pPr>
              <w:rPr>
                <w:rFonts w:cs="Arial"/>
                <w:szCs w:val="20"/>
              </w:rPr>
            </w:pPr>
          </w:p>
        </w:tc>
        <w:tc>
          <w:tcPr>
            <w:tcW w:w="1440" w:type="dxa"/>
            <w:tcBorders>
              <w:bottom w:val="single" w:sz="4" w:space="0" w:color="auto"/>
            </w:tcBorders>
          </w:tcPr>
          <w:p w:rsidR="007558CE" w:rsidRPr="00A10C36" w:rsidRDefault="007558CE" w:rsidP="00DA0410">
            <w:pPr>
              <w:rPr>
                <w:rFonts w:cs="Arial"/>
                <w:szCs w:val="20"/>
              </w:rPr>
            </w:pPr>
          </w:p>
        </w:tc>
        <w:tc>
          <w:tcPr>
            <w:tcW w:w="2448" w:type="dxa"/>
            <w:tcBorders>
              <w:bottom w:val="single" w:sz="4" w:space="0" w:color="auto"/>
            </w:tcBorders>
          </w:tcPr>
          <w:p w:rsidR="007558CE" w:rsidRPr="00A10C36" w:rsidRDefault="007558CE" w:rsidP="00DA0410">
            <w:pPr>
              <w:rPr>
                <w:rFonts w:cs="Arial"/>
                <w:szCs w:val="20"/>
              </w:rPr>
            </w:pPr>
          </w:p>
        </w:tc>
      </w:tr>
    </w:tbl>
    <w:p w:rsidR="007558CE" w:rsidRPr="00A10C36" w:rsidRDefault="007558CE" w:rsidP="007558CE">
      <w:pPr>
        <w:rPr>
          <w:rFonts w:cs="Arial"/>
          <w:szCs w:val="20"/>
        </w:rPr>
      </w:pPr>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
    <w:p w:rsidR="007558CE" w:rsidRPr="00A10C36" w:rsidRDefault="007558CE" w:rsidP="007558CE">
      <w:pPr>
        <w:rPr>
          <w:rFonts w:cs="Arial"/>
          <w:sz w:val="22"/>
          <w:szCs w:val="22"/>
        </w:rPr>
      </w:pPr>
    </w:p>
    <w:p w:rsidR="007558CE" w:rsidRPr="00A10C36" w:rsidRDefault="007558CE" w:rsidP="007558CE">
      <w:pPr>
        <w:spacing w:before="120" w:line="240" w:lineRule="auto"/>
        <w:rPr>
          <w:rFonts w:cs="Arial"/>
          <w:szCs w:val="20"/>
          <w:lang w:val="el-GR"/>
        </w:rPr>
      </w:pPr>
      <w:r w:rsidRPr="00A10C36">
        <w:rPr>
          <w:rFonts w:cs="Arial"/>
          <w:szCs w:val="20"/>
          <w:lang w:val="el-GR"/>
        </w:rPr>
        <w:t>Τα στοιχεία αυτά πρέπει να μεταφέρονται στον πίνακα Α του παραρτήματος Α.</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Ορισμός, άρθρο 6 παράγραφος 3 εδάφιο 1.</w:t>
      </w:r>
    </w:p>
    <w:p w:rsidR="007558CE" w:rsidRPr="00A10C36" w:rsidRDefault="007558CE" w:rsidP="007558CE">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7558CE" w:rsidRPr="00EF7A1C" w:rsidRDefault="007558CE" w:rsidP="007558CE">
      <w:pPr>
        <w:spacing w:before="120" w:line="240" w:lineRule="auto"/>
        <w:jc w:val="center"/>
        <w:rPr>
          <w:rFonts w:ascii="Verdana" w:hAnsi="Verdana" w:cs="Arial"/>
          <w:b/>
          <w:lang w:val="el-GR"/>
        </w:rPr>
      </w:pPr>
    </w:p>
    <w:p w:rsidR="007558CE" w:rsidRPr="00A10C36" w:rsidRDefault="007558CE" w:rsidP="007558CE">
      <w:pPr>
        <w:jc w:val="center"/>
        <w:rPr>
          <w:rFonts w:cs="Arial"/>
          <w:b/>
          <w:sz w:val="24"/>
          <w:lang w:val="el-GR"/>
        </w:rPr>
      </w:pPr>
      <w:r w:rsidRPr="00A10C36">
        <w:rPr>
          <w:rFonts w:ascii="Verdana" w:hAnsi="Verdana" w:cs="Arial"/>
          <w:b/>
          <w:highlight w:val="yellow"/>
          <w:lang w:val="el-GR"/>
        </w:rPr>
        <w:br w:type="page"/>
      </w:r>
      <w:r w:rsidRPr="00A10C36">
        <w:rPr>
          <w:rFonts w:cs="Arial"/>
          <w:b/>
          <w:sz w:val="24"/>
          <w:lang w:val="el-GR"/>
        </w:rPr>
        <w:t>ΠΑΡΑΡΤΗΜΑ Β</w:t>
      </w:r>
    </w:p>
    <w:p w:rsidR="007558CE" w:rsidRPr="00A10C36" w:rsidRDefault="007558CE" w:rsidP="007558CE">
      <w:pPr>
        <w:spacing w:before="120" w:line="240" w:lineRule="auto"/>
        <w:jc w:val="center"/>
        <w:rPr>
          <w:rFonts w:cs="Arial"/>
          <w:b/>
          <w:sz w:val="24"/>
          <w:lang w:val="el-GR"/>
        </w:rPr>
      </w:pPr>
      <w:r w:rsidRPr="00A10C36">
        <w:rPr>
          <w:rFonts w:cs="Arial"/>
          <w:b/>
          <w:sz w:val="24"/>
          <w:lang w:val="el-GR"/>
        </w:rPr>
        <w:t>Συνδεδεμένες επιχειρήσεις</w:t>
      </w:r>
    </w:p>
    <w:p w:rsidR="007558CE" w:rsidRPr="00A10C36" w:rsidRDefault="007558CE" w:rsidP="007558CE">
      <w:pPr>
        <w:spacing w:before="120" w:line="240" w:lineRule="auto"/>
        <w:rPr>
          <w:rFonts w:cs="Arial"/>
          <w:sz w:val="22"/>
          <w:szCs w:val="22"/>
          <w:lang w:val="el-GR"/>
        </w:rPr>
      </w:pPr>
      <w:r w:rsidRPr="00A10C36">
        <w:rPr>
          <w:rFonts w:cs="Arial"/>
          <w:sz w:val="22"/>
          <w:szCs w:val="22"/>
          <w:lang w:val="el-GR"/>
        </w:rPr>
        <w:t xml:space="preserve">Α. </w:t>
      </w:r>
      <w:r w:rsidRPr="00A10C36">
        <w:rPr>
          <w:rFonts w:cs="Arial"/>
          <w:b/>
          <w:sz w:val="22"/>
          <w:szCs w:val="22"/>
          <w:lang w:val="el-GR"/>
        </w:rPr>
        <w:t>Προσδιορισμός της περίπτωσης στην οποία υπάγεται η αιτούσα επιχείρηση</w:t>
      </w:r>
    </w:p>
    <w:p w:rsidR="007558CE" w:rsidRPr="00A10C36" w:rsidRDefault="007558CE" w:rsidP="007558CE">
      <w:pPr>
        <w:spacing w:before="120" w:line="240" w:lineRule="auto"/>
        <w:ind w:left="426" w:hanging="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4384" behindDoc="0" locked="0" layoutInCell="1" allowOverlap="1" wp14:anchorId="28F265A8" wp14:editId="7632AB21">
                <wp:simplePos x="0" y="0"/>
                <wp:positionH relativeFrom="column">
                  <wp:posOffset>55245</wp:posOffset>
                </wp:positionH>
                <wp:positionV relativeFrom="paragraph">
                  <wp:posOffset>228600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78C54" id="Rectangle 7" o:spid="_x0000_s1026" style="position:absolute;margin-left:4.35pt;margin-top:1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A10C36">
        <w:rPr>
          <w:rFonts w:cs="Arial"/>
          <w:b/>
          <w:sz w:val="22"/>
          <w:szCs w:val="22"/>
          <w:lang w:val="el-GR"/>
        </w:rPr>
        <w:t xml:space="preserve">       </w:t>
      </w:r>
      <w:r w:rsidRPr="003526C7">
        <w:rPr>
          <w:rFonts w:cs="Arial"/>
          <w:b/>
          <w:sz w:val="22"/>
          <w:szCs w:val="22"/>
          <w:lang w:val="el-GR"/>
        </w:rPr>
        <w:t xml:space="preserve">  </w:t>
      </w:r>
      <w:r w:rsidRPr="00A10C36">
        <w:rPr>
          <w:rFonts w:cs="Arial"/>
          <w:b/>
          <w:sz w:val="22"/>
          <w:szCs w:val="22"/>
          <w:lang w:val="el-GR"/>
        </w:rPr>
        <w:t>Περίπτωση 1</w:t>
      </w:r>
      <w:r w:rsidRPr="00A10C36">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7558CE" w:rsidRPr="00A10C36" w:rsidRDefault="007558CE" w:rsidP="007558CE">
      <w:pPr>
        <w:spacing w:before="120" w:line="240" w:lineRule="auto"/>
        <w:ind w:left="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5408" behindDoc="0" locked="0" layoutInCell="1" allowOverlap="1" wp14:anchorId="10DC0DAC" wp14:editId="65053C8D">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B19AE"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A10C36">
        <w:rPr>
          <w:rFonts w:cs="Arial"/>
          <w:b/>
          <w:sz w:val="22"/>
          <w:szCs w:val="22"/>
          <w:lang w:val="el-GR"/>
        </w:rPr>
        <w:t>Περίπτωση 2</w:t>
      </w:r>
      <w:r w:rsidRPr="00A10C36">
        <w:rPr>
          <w:rFonts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7558CE" w:rsidRPr="00A10C36" w:rsidRDefault="007558CE" w:rsidP="007558CE">
      <w:pPr>
        <w:spacing w:before="120" w:line="240" w:lineRule="auto"/>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1</w:t>
      </w:r>
      <w:r w:rsidRPr="00A10C36">
        <w:rPr>
          <w:rFonts w:cs="Arial"/>
          <w:sz w:val="22"/>
          <w:szCs w:val="22"/>
          <w:lang w:val="el-GR"/>
        </w:rPr>
        <w:t>).</w:t>
      </w:r>
    </w:p>
    <w:p w:rsidR="007558CE" w:rsidRPr="00A10C36" w:rsidRDefault="007558CE" w:rsidP="007558CE">
      <w:pPr>
        <w:spacing w:before="120" w:line="240" w:lineRule="auto"/>
        <w:rPr>
          <w:rFonts w:cs="Arial"/>
          <w:sz w:val="22"/>
          <w:szCs w:val="22"/>
          <w:lang w:val="el-GR"/>
        </w:rPr>
      </w:pPr>
    </w:p>
    <w:p w:rsidR="007558CE" w:rsidRPr="00A10C36" w:rsidRDefault="007558CE" w:rsidP="007558CE">
      <w:pPr>
        <w:rPr>
          <w:rFonts w:cs="Arial"/>
          <w:b/>
          <w:sz w:val="22"/>
          <w:szCs w:val="22"/>
          <w:lang w:val="el-GR"/>
        </w:rPr>
      </w:pPr>
      <w:r w:rsidRPr="00A10C36">
        <w:rPr>
          <w:rFonts w:cs="Arial"/>
          <w:b/>
          <w:sz w:val="22"/>
          <w:szCs w:val="22"/>
          <w:lang w:val="el-GR"/>
        </w:rPr>
        <w:t>Β. Μέθοδοι υπολογισμού ανάλογα με την περίπτωση</w:t>
      </w:r>
    </w:p>
    <w:p w:rsidR="007558CE" w:rsidRPr="00A10C36" w:rsidRDefault="007558CE" w:rsidP="007558CE">
      <w:pPr>
        <w:rPr>
          <w:rFonts w:cs="Arial"/>
          <w:sz w:val="22"/>
          <w:szCs w:val="22"/>
        </w:rPr>
      </w:pPr>
      <w:r w:rsidRPr="00A10C36">
        <w:rPr>
          <w:rFonts w:cs="Arial"/>
          <w:b/>
          <w:sz w:val="22"/>
          <w:szCs w:val="22"/>
          <w:lang w:val="el-GR"/>
        </w:rPr>
        <w:t xml:space="preserve">Περίπτωση 1: </w:t>
      </w:r>
      <w:r w:rsidRPr="00A10C36">
        <w:rPr>
          <w:rFonts w:cs="Arial"/>
          <w:sz w:val="22"/>
          <w:szCs w:val="22"/>
          <w:lang w:val="el-GR"/>
        </w:rPr>
        <w:t xml:space="preserve">Ως βάση υπολογισμού χρησιμοποιούνται οι ενοποιημένοι λογαριασμοί. </w:t>
      </w:r>
      <w:r w:rsidRPr="00A10C36">
        <w:rPr>
          <w:rFonts w:cs="Arial"/>
          <w:sz w:val="22"/>
          <w:szCs w:val="22"/>
        </w:rPr>
        <w:t xml:space="preserve">Να </w:t>
      </w:r>
      <w:proofErr w:type="spellStart"/>
      <w:r w:rsidRPr="00A10C36">
        <w:rPr>
          <w:rFonts w:cs="Arial"/>
          <w:sz w:val="22"/>
          <w:szCs w:val="22"/>
        </w:rPr>
        <w:t>συμ</w:t>
      </w:r>
      <w:proofErr w:type="spellEnd"/>
      <w:r w:rsidRPr="00A10C36">
        <w:rPr>
          <w:rFonts w:cs="Arial"/>
          <w:sz w:val="22"/>
          <w:szCs w:val="22"/>
        </w:rPr>
        <w:t>πληρωθεί ο παρα</w:t>
      </w:r>
      <w:proofErr w:type="spellStart"/>
      <w:r w:rsidRPr="00A10C36">
        <w:rPr>
          <w:rFonts w:cs="Arial"/>
          <w:sz w:val="22"/>
          <w:szCs w:val="22"/>
        </w:rPr>
        <w:t>κάτω</w:t>
      </w:r>
      <w:proofErr w:type="spellEnd"/>
      <w:r w:rsidRPr="00A10C36">
        <w:rPr>
          <w:rFonts w:cs="Arial"/>
          <w:sz w:val="22"/>
          <w:szCs w:val="22"/>
        </w:rPr>
        <w:t xml:space="preserve"> π</w:t>
      </w:r>
      <w:proofErr w:type="spellStart"/>
      <w:r w:rsidRPr="00A10C36">
        <w:rPr>
          <w:rFonts w:cs="Arial"/>
          <w:sz w:val="22"/>
          <w:szCs w:val="22"/>
        </w:rPr>
        <w:t>ίν</w:t>
      </w:r>
      <w:proofErr w:type="spellEnd"/>
      <w:r w:rsidRPr="00A10C36">
        <w:rPr>
          <w:rFonts w:cs="Arial"/>
          <w:sz w:val="22"/>
          <w:szCs w:val="22"/>
        </w:rPr>
        <w:t xml:space="preserve">ακας </w:t>
      </w:r>
      <w:proofErr w:type="gramStart"/>
      <w:r w:rsidRPr="00A10C36">
        <w:rPr>
          <w:rFonts w:cs="Arial"/>
          <w:sz w:val="22"/>
          <w:szCs w:val="22"/>
        </w:rPr>
        <w:t>Β(</w:t>
      </w:r>
      <w:proofErr w:type="gramEnd"/>
      <w:r w:rsidRPr="00A10C36">
        <w:rPr>
          <w:rFonts w:cs="Arial"/>
          <w:sz w:val="22"/>
          <w:szCs w:val="22"/>
        </w:rPr>
        <w:t>1)</w:t>
      </w:r>
    </w:p>
    <w:p w:rsidR="007558CE" w:rsidRPr="00A10C36" w:rsidRDefault="007558CE" w:rsidP="007558CE">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A10C36" w:rsidTr="00DA0410">
        <w:tc>
          <w:tcPr>
            <w:tcW w:w="2448" w:type="dxa"/>
          </w:tcPr>
          <w:p w:rsidR="007558CE" w:rsidRPr="00A10C36" w:rsidRDefault="007558CE" w:rsidP="00DA0410">
            <w:pPr>
              <w:rPr>
                <w:rFonts w:cs="Arial"/>
                <w:szCs w:val="20"/>
              </w:rPr>
            </w:pPr>
          </w:p>
        </w:tc>
        <w:tc>
          <w:tcPr>
            <w:tcW w:w="2622"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 (*)</w:t>
            </w:r>
          </w:p>
        </w:tc>
        <w:tc>
          <w:tcPr>
            <w:tcW w:w="1570"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2448" w:type="dxa"/>
            <w:vAlign w:val="center"/>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rPr>
          <w:trHeight w:val="631"/>
        </w:trPr>
        <w:tc>
          <w:tcPr>
            <w:tcW w:w="2448" w:type="dxa"/>
            <w:vAlign w:val="center"/>
          </w:tcPr>
          <w:p w:rsidR="007558CE" w:rsidRPr="00A10C36" w:rsidRDefault="007558CE" w:rsidP="00DA0410">
            <w:pPr>
              <w:jc w:val="left"/>
              <w:rPr>
                <w:rFonts w:cs="Arial"/>
                <w:szCs w:val="20"/>
              </w:rPr>
            </w:pPr>
            <w:proofErr w:type="spellStart"/>
            <w:r w:rsidRPr="00A10C36">
              <w:rPr>
                <w:rFonts w:cs="Arial"/>
                <w:szCs w:val="20"/>
              </w:rPr>
              <w:t>Σύνολο</w:t>
            </w:r>
            <w:proofErr w:type="spellEnd"/>
          </w:p>
        </w:tc>
        <w:tc>
          <w:tcPr>
            <w:tcW w:w="2622" w:type="dxa"/>
          </w:tcPr>
          <w:p w:rsidR="007558CE" w:rsidRPr="00A10C36" w:rsidRDefault="007558CE" w:rsidP="00DA0410">
            <w:pPr>
              <w:rPr>
                <w:rFonts w:cs="Arial"/>
                <w:szCs w:val="20"/>
              </w:rPr>
            </w:pPr>
          </w:p>
        </w:tc>
        <w:tc>
          <w:tcPr>
            <w:tcW w:w="1570" w:type="dxa"/>
          </w:tcPr>
          <w:p w:rsidR="007558CE" w:rsidRPr="00A10C36" w:rsidRDefault="007558CE" w:rsidP="00DA0410">
            <w:pPr>
              <w:rPr>
                <w:rFonts w:cs="Arial"/>
                <w:szCs w:val="20"/>
              </w:rPr>
            </w:pPr>
          </w:p>
        </w:tc>
        <w:tc>
          <w:tcPr>
            <w:tcW w:w="2448" w:type="dxa"/>
          </w:tcPr>
          <w:p w:rsidR="007558CE" w:rsidRPr="00A10C36" w:rsidRDefault="007558CE" w:rsidP="00DA0410">
            <w:pPr>
              <w:rPr>
                <w:rFonts w:cs="Arial"/>
                <w:szCs w:val="20"/>
              </w:rPr>
            </w:pPr>
          </w:p>
        </w:tc>
      </w:tr>
    </w:tbl>
    <w:p w:rsidR="007558CE" w:rsidRPr="00A10C36" w:rsidRDefault="007558CE" w:rsidP="007558CE">
      <w:pPr>
        <w:rPr>
          <w:rFonts w:cs="Arial"/>
          <w:b/>
          <w:sz w:val="22"/>
          <w:szCs w:val="22"/>
        </w:rPr>
      </w:pPr>
    </w:p>
    <w:p w:rsidR="007558CE" w:rsidRPr="00A10C36" w:rsidRDefault="007558CE" w:rsidP="007558CE">
      <w:pPr>
        <w:rPr>
          <w:rFonts w:cs="Arial"/>
          <w:szCs w:val="20"/>
          <w:lang w:val="el-GR"/>
        </w:rPr>
      </w:pPr>
      <w:r w:rsidRPr="00A10C36">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7558CE" w:rsidRPr="00A10C36" w:rsidRDefault="007558CE" w:rsidP="007558CE">
      <w:pPr>
        <w:rPr>
          <w:rFonts w:cs="Arial"/>
          <w:szCs w:val="20"/>
          <w:lang w:val="el-GR"/>
        </w:rPr>
      </w:pPr>
      <w:r w:rsidRPr="00A10C36">
        <w:rPr>
          <w:rFonts w:cs="Arial"/>
          <w:szCs w:val="20"/>
          <w:lang w:val="el-GR"/>
        </w:rPr>
        <w:t>(**) σε χιλιάδες ευρώ.</w:t>
      </w:r>
    </w:p>
    <w:p w:rsidR="007558CE" w:rsidRPr="00A10C36" w:rsidRDefault="007558CE" w:rsidP="007558CE">
      <w:pPr>
        <w:rPr>
          <w:rFonts w:cs="Arial"/>
          <w:szCs w:val="20"/>
          <w:lang w:val="el-GR"/>
        </w:rPr>
      </w:pPr>
      <w:r w:rsidRPr="00A10C36">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7558CE" w:rsidRPr="00A10C36" w:rsidRDefault="007558CE" w:rsidP="007558CE">
      <w:pPr>
        <w:rPr>
          <w:rFonts w:cs="Arial"/>
          <w:sz w:val="22"/>
          <w:szCs w:val="22"/>
          <w:highlight w:val="yellow"/>
          <w:lang w:val="el-GR"/>
        </w:rPr>
      </w:pPr>
    </w:p>
    <w:p w:rsidR="007558CE" w:rsidRPr="00A10C36" w:rsidRDefault="007558CE" w:rsidP="007558CE">
      <w:pPr>
        <w:rPr>
          <w:rFonts w:cs="Arial"/>
          <w:sz w:val="22"/>
          <w:szCs w:val="22"/>
          <w:lang w:val="el-GR"/>
        </w:rPr>
      </w:pPr>
      <w:r w:rsidRPr="00A10C36">
        <w:rPr>
          <w:rFonts w:ascii="Verdana" w:hAnsi="Verdana" w:cs="Arial"/>
          <w:highlight w:val="yellow"/>
          <w:lang w:val="el-GR"/>
        </w:rPr>
        <w:br w:type="page"/>
      </w:r>
      <w:r w:rsidRPr="00A10C36">
        <w:rPr>
          <w:rFonts w:cs="Arial"/>
          <w:sz w:val="22"/>
          <w:szCs w:val="22"/>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8B1887" w:rsidTr="00DA0410">
        <w:tc>
          <w:tcPr>
            <w:tcW w:w="3168"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Συνεργαζόμενη επιχείρηση (επωνυμία/ ακριβή στοιχεία</w:t>
            </w:r>
          </w:p>
        </w:tc>
        <w:tc>
          <w:tcPr>
            <w:tcW w:w="1800"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Διεύθυνση</w:t>
            </w:r>
            <w:proofErr w:type="spellEnd"/>
            <w:r w:rsidRPr="00A10C36">
              <w:rPr>
                <w:rFonts w:cs="Arial"/>
                <w:b/>
                <w:szCs w:val="20"/>
              </w:rPr>
              <w:t xml:space="preserve"> </w:t>
            </w:r>
            <w:proofErr w:type="spellStart"/>
            <w:r w:rsidRPr="00A10C36">
              <w:rPr>
                <w:rFonts w:cs="Arial"/>
                <w:b/>
                <w:szCs w:val="20"/>
              </w:rPr>
              <w:t>της</w:t>
            </w:r>
            <w:proofErr w:type="spellEnd"/>
            <w:r w:rsidRPr="00A10C36">
              <w:rPr>
                <w:rFonts w:cs="Arial"/>
                <w:b/>
                <w:szCs w:val="20"/>
              </w:rPr>
              <w:t xml:space="preserve"> </w:t>
            </w:r>
            <w:proofErr w:type="spellStart"/>
            <w:r w:rsidRPr="00A10C36">
              <w:rPr>
                <w:rFonts w:cs="Arial"/>
                <w:b/>
                <w:szCs w:val="20"/>
              </w:rPr>
              <w:t>ετ</w:t>
            </w:r>
            <w:proofErr w:type="spellEnd"/>
            <w:r w:rsidRPr="00A10C36">
              <w:rPr>
                <w:rFonts w:cs="Arial"/>
                <w:b/>
                <w:szCs w:val="20"/>
              </w:rPr>
              <w:t xml:space="preserve">αιρικής </w:t>
            </w:r>
            <w:proofErr w:type="spellStart"/>
            <w:r w:rsidRPr="00A10C36">
              <w:rPr>
                <w:rFonts w:cs="Arial"/>
                <w:b/>
                <w:szCs w:val="20"/>
              </w:rPr>
              <w:t>έδρ</w:t>
            </w:r>
            <w:proofErr w:type="spellEnd"/>
            <w:r w:rsidRPr="00A10C36">
              <w:rPr>
                <w:rFonts w:cs="Arial"/>
                <w:b/>
                <w:szCs w:val="20"/>
              </w:rPr>
              <w:t>ας</w:t>
            </w:r>
          </w:p>
        </w:tc>
        <w:tc>
          <w:tcPr>
            <w:tcW w:w="1803" w:type="dxa"/>
          </w:tcPr>
          <w:p w:rsidR="007558CE" w:rsidRPr="00A10C36" w:rsidRDefault="007558CE" w:rsidP="00DA0410">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w:t>
            </w:r>
            <w:proofErr w:type="spellStart"/>
            <w:r w:rsidRPr="00A10C36">
              <w:rPr>
                <w:rFonts w:cs="Arial"/>
                <w:b/>
                <w:szCs w:val="20"/>
              </w:rPr>
              <w:t>μητρώου</w:t>
            </w:r>
            <w:proofErr w:type="spellEnd"/>
            <w:r w:rsidRPr="00A10C36">
              <w:rPr>
                <w:rFonts w:cs="Arial"/>
                <w:b/>
                <w:szCs w:val="20"/>
              </w:rPr>
              <w:t xml:space="preserve"> ή ΦΠΑ (*)</w:t>
            </w:r>
          </w:p>
        </w:tc>
        <w:tc>
          <w:tcPr>
            <w:tcW w:w="2551" w:type="dxa"/>
          </w:tcPr>
          <w:p w:rsidR="007558CE" w:rsidRPr="00A10C36" w:rsidRDefault="007558CE" w:rsidP="00DA0410">
            <w:pPr>
              <w:spacing w:line="240" w:lineRule="auto"/>
              <w:jc w:val="center"/>
              <w:rPr>
                <w:rFonts w:cs="Arial"/>
                <w:b/>
                <w:szCs w:val="20"/>
                <w:lang w:val="el-GR"/>
              </w:rPr>
            </w:pPr>
            <w:r w:rsidRPr="00A10C36">
              <w:rPr>
                <w:rFonts w:cs="Arial"/>
                <w:b/>
                <w:szCs w:val="20"/>
                <w:lang w:val="el-GR"/>
              </w:rPr>
              <w:t>Ονοματεπώνυμο και τίτλος του ή των βασικών διευθυνόντων (**)</w:t>
            </w: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Α.</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Β.</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Γ.</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Δ.</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r w:rsidR="007558CE" w:rsidRPr="00A10C36" w:rsidTr="00DA0410">
        <w:tc>
          <w:tcPr>
            <w:tcW w:w="3168" w:type="dxa"/>
          </w:tcPr>
          <w:p w:rsidR="007558CE" w:rsidRPr="00A10C36" w:rsidRDefault="007558CE" w:rsidP="00DA0410">
            <w:pPr>
              <w:rPr>
                <w:rFonts w:cs="Arial"/>
                <w:szCs w:val="20"/>
              </w:rPr>
            </w:pPr>
            <w:r w:rsidRPr="00A10C36">
              <w:rPr>
                <w:rFonts w:cs="Arial"/>
                <w:szCs w:val="20"/>
              </w:rPr>
              <w:t>Ε.</w:t>
            </w:r>
          </w:p>
        </w:tc>
        <w:tc>
          <w:tcPr>
            <w:tcW w:w="1800" w:type="dxa"/>
          </w:tcPr>
          <w:p w:rsidR="007558CE" w:rsidRPr="00A10C36" w:rsidRDefault="007558CE" w:rsidP="00DA0410">
            <w:pPr>
              <w:rPr>
                <w:rFonts w:cs="Arial"/>
                <w:szCs w:val="20"/>
              </w:rPr>
            </w:pPr>
          </w:p>
        </w:tc>
        <w:tc>
          <w:tcPr>
            <w:tcW w:w="1803" w:type="dxa"/>
          </w:tcPr>
          <w:p w:rsidR="007558CE" w:rsidRPr="00A10C36" w:rsidRDefault="007558CE" w:rsidP="00DA0410">
            <w:pPr>
              <w:rPr>
                <w:rFonts w:cs="Arial"/>
                <w:szCs w:val="20"/>
              </w:rPr>
            </w:pPr>
          </w:p>
        </w:tc>
        <w:tc>
          <w:tcPr>
            <w:tcW w:w="2551"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 xml:space="preserve">Σημαντική σημείωση: </w:t>
      </w:r>
      <w:r w:rsidRPr="00A10C36">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7558CE" w:rsidRPr="003526C7" w:rsidRDefault="007558CE" w:rsidP="007558CE">
      <w:pPr>
        <w:rPr>
          <w:rFonts w:cs="Arial"/>
          <w:b/>
          <w:sz w:val="22"/>
          <w:szCs w:val="22"/>
          <w:lang w:val="el-GR"/>
        </w:rPr>
      </w:pPr>
    </w:p>
    <w:p w:rsidR="007558CE" w:rsidRPr="00A10C36" w:rsidRDefault="007558CE" w:rsidP="007558CE">
      <w:pPr>
        <w:rPr>
          <w:rFonts w:cs="Arial"/>
          <w:sz w:val="22"/>
          <w:szCs w:val="22"/>
          <w:lang w:val="el-GR"/>
        </w:rPr>
      </w:pPr>
      <w:r w:rsidRPr="00A10C36">
        <w:rPr>
          <w:rFonts w:cs="Arial"/>
          <w:b/>
          <w:sz w:val="22"/>
          <w:szCs w:val="22"/>
          <w:lang w:val="el-GR"/>
        </w:rPr>
        <w:t>Περίπτωση 2</w:t>
      </w:r>
      <w:r w:rsidRPr="00A10C36">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7558CE" w:rsidRPr="00A10C36" w:rsidRDefault="007558CE" w:rsidP="007558CE">
      <w:pPr>
        <w:jc w:val="center"/>
        <w:rPr>
          <w:rFonts w:cs="Arial"/>
          <w:b/>
          <w:sz w:val="22"/>
          <w:szCs w:val="22"/>
          <w:lang w:val="el-GR"/>
        </w:rPr>
      </w:pPr>
      <w:r w:rsidRPr="00A10C36">
        <w:rPr>
          <w:rFonts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A10C36" w:rsidTr="00DA0410">
        <w:tc>
          <w:tcPr>
            <w:tcW w:w="2628" w:type="dxa"/>
          </w:tcPr>
          <w:p w:rsidR="007558CE" w:rsidRPr="00A10C36" w:rsidRDefault="007558CE" w:rsidP="00DA0410">
            <w:pPr>
              <w:spacing w:line="240" w:lineRule="auto"/>
              <w:rPr>
                <w:rFonts w:cs="Arial"/>
                <w:szCs w:val="20"/>
              </w:rPr>
            </w:pPr>
            <w:r w:rsidRPr="00A10C36">
              <w:rPr>
                <w:rFonts w:cs="Arial"/>
                <w:szCs w:val="20"/>
              </w:rPr>
              <w:t>Επ</w:t>
            </w:r>
            <w:proofErr w:type="spellStart"/>
            <w:r w:rsidRPr="00A10C36">
              <w:rPr>
                <w:rFonts w:cs="Arial"/>
                <w:szCs w:val="20"/>
              </w:rPr>
              <w:t>ιχείρηση</w:t>
            </w:r>
            <w:proofErr w:type="spellEnd"/>
            <w:r w:rsidRPr="00A10C36">
              <w:rPr>
                <w:rFonts w:cs="Arial"/>
                <w:szCs w:val="20"/>
              </w:rPr>
              <w:t xml:space="preserve"> </w:t>
            </w:r>
            <w:proofErr w:type="gramStart"/>
            <w:r w:rsidRPr="00A10C36">
              <w:rPr>
                <w:rFonts w:cs="Arial"/>
                <w:szCs w:val="20"/>
              </w:rPr>
              <w:t>α</w:t>
            </w:r>
            <w:proofErr w:type="spellStart"/>
            <w:r w:rsidRPr="00A10C36">
              <w:rPr>
                <w:rFonts w:cs="Arial"/>
                <w:szCs w:val="20"/>
              </w:rPr>
              <w:t>ριθ</w:t>
            </w:r>
            <w:proofErr w:type="spellEnd"/>
            <w:r w:rsidRPr="00A10C36">
              <w:rPr>
                <w:rFonts w:cs="Arial"/>
                <w:szCs w:val="20"/>
              </w:rPr>
              <w:t>.:</w:t>
            </w:r>
            <w:proofErr w:type="gramEnd"/>
          </w:p>
        </w:tc>
        <w:tc>
          <w:tcPr>
            <w:tcW w:w="2583" w:type="dxa"/>
          </w:tcPr>
          <w:p w:rsidR="007558CE" w:rsidRPr="00A10C36" w:rsidRDefault="007558CE" w:rsidP="00DA0410">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7558CE" w:rsidRPr="00A10C36" w:rsidRDefault="007558CE" w:rsidP="00DA0410">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1980" w:type="dxa"/>
          </w:tcPr>
          <w:p w:rsidR="007558CE" w:rsidRPr="00A10C36" w:rsidRDefault="007558CE" w:rsidP="00DA0410">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1.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2.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3.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4.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r w:rsidRPr="00A10C36">
              <w:rPr>
                <w:rFonts w:cs="Arial"/>
                <w:szCs w:val="20"/>
              </w:rPr>
              <w:t>5. (*)</w:t>
            </w:r>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r w:rsidR="007558CE" w:rsidRPr="00A10C36" w:rsidTr="00DA0410">
        <w:tc>
          <w:tcPr>
            <w:tcW w:w="2628" w:type="dxa"/>
          </w:tcPr>
          <w:p w:rsidR="007558CE" w:rsidRPr="00A10C36" w:rsidRDefault="007558CE" w:rsidP="00DA0410">
            <w:pPr>
              <w:rPr>
                <w:rFonts w:cs="Arial"/>
                <w:szCs w:val="20"/>
              </w:rPr>
            </w:pPr>
            <w:proofErr w:type="spellStart"/>
            <w:r w:rsidRPr="00A10C36">
              <w:rPr>
                <w:rFonts w:cs="Arial"/>
                <w:szCs w:val="20"/>
              </w:rPr>
              <w:t>Σύνολο</w:t>
            </w:r>
            <w:proofErr w:type="spellEnd"/>
          </w:p>
        </w:tc>
        <w:tc>
          <w:tcPr>
            <w:tcW w:w="2583" w:type="dxa"/>
          </w:tcPr>
          <w:p w:rsidR="007558CE" w:rsidRPr="00A10C36" w:rsidRDefault="007558CE" w:rsidP="00DA0410">
            <w:pPr>
              <w:rPr>
                <w:rFonts w:cs="Arial"/>
                <w:szCs w:val="20"/>
              </w:rPr>
            </w:pPr>
          </w:p>
        </w:tc>
        <w:tc>
          <w:tcPr>
            <w:tcW w:w="1620" w:type="dxa"/>
          </w:tcPr>
          <w:p w:rsidR="007558CE" w:rsidRPr="00A10C36" w:rsidRDefault="007558CE" w:rsidP="00DA0410">
            <w:pPr>
              <w:rPr>
                <w:rFonts w:cs="Arial"/>
                <w:szCs w:val="20"/>
              </w:rPr>
            </w:pPr>
          </w:p>
        </w:tc>
        <w:tc>
          <w:tcPr>
            <w:tcW w:w="1980" w:type="dxa"/>
          </w:tcPr>
          <w:p w:rsidR="007558CE" w:rsidRPr="00A10C36" w:rsidRDefault="007558CE" w:rsidP="00DA0410">
            <w:pPr>
              <w:rPr>
                <w:rFonts w:cs="Arial"/>
                <w:szCs w:val="20"/>
              </w:rPr>
            </w:pPr>
          </w:p>
        </w:tc>
      </w:tr>
    </w:tbl>
    <w:p w:rsidR="007558CE" w:rsidRPr="00A10C36" w:rsidRDefault="007558CE" w:rsidP="007558CE">
      <w:pPr>
        <w:rPr>
          <w:rFonts w:cs="Arial"/>
          <w:szCs w:val="20"/>
          <w:lang w:val="el-GR"/>
        </w:rPr>
      </w:pPr>
      <w:r w:rsidRPr="00A10C36">
        <w:rPr>
          <w:rFonts w:cs="Arial"/>
          <w:szCs w:val="20"/>
          <w:lang w:val="el-GR"/>
        </w:rPr>
        <w:t>(*) να προστίθεται ένα «δελτίο σύνδεσης» ανά επιχείρηση.</w:t>
      </w:r>
    </w:p>
    <w:p w:rsidR="007558CE" w:rsidRPr="00A10C36" w:rsidRDefault="007558CE" w:rsidP="007558CE">
      <w:pPr>
        <w:spacing w:after="120"/>
        <w:rPr>
          <w:rFonts w:cs="Arial"/>
          <w:szCs w:val="20"/>
          <w:lang w:val="el-GR"/>
        </w:rPr>
      </w:pPr>
      <w:r w:rsidRPr="00A10C36">
        <w:rPr>
          <w:rFonts w:cs="Arial"/>
          <w:szCs w:val="20"/>
          <w:lang w:val="el-GR"/>
        </w:rPr>
        <w:t>(**) σε χιλιάδες ευρώ.</w:t>
      </w:r>
    </w:p>
    <w:p w:rsidR="007558CE" w:rsidRPr="00A10C36" w:rsidRDefault="007558CE" w:rsidP="007558CE">
      <w:pPr>
        <w:spacing w:after="120"/>
        <w:rPr>
          <w:rFonts w:cs="Arial"/>
          <w:sz w:val="22"/>
          <w:szCs w:val="22"/>
          <w:lang w:val="el-GR"/>
        </w:rPr>
      </w:pPr>
      <w:r w:rsidRPr="00A10C36">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7558CE" w:rsidRPr="00A10C36" w:rsidRDefault="007558CE" w:rsidP="007558CE">
      <w:pPr>
        <w:rPr>
          <w:rFonts w:ascii="Verdana" w:hAnsi="Verdana" w:cs="Arial"/>
          <w:b/>
          <w:bCs/>
          <w:highlight w:val="yellow"/>
          <w:lang w:val="el-GR"/>
        </w:rPr>
      </w:pPr>
    </w:p>
    <w:p w:rsidR="007558CE" w:rsidRPr="00A10C36" w:rsidRDefault="007558CE" w:rsidP="007558CE">
      <w:pPr>
        <w:jc w:val="cente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t>ΔΕΛΤΙΟ ΣΥΝΔΕΣΗΣ</w:t>
      </w:r>
    </w:p>
    <w:p w:rsidR="007558CE" w:rsidRPr="00A10C36" w:rsidRDefault="007558CE" w:rsidP="007558CE">
      <w:pPr>
        <w:rPr>
          <w:rFonts w:cs="Arial"/>
          <w:bCs/>
          <w:sz w:val="24"/>
          <w:lang w:val="el-GR"/>
        </w:rPr>
      </w:pPr>
      <w:r w:rsidRPr="00A10C36">
        <w:rPr>
          <w:rFonts w:cs="Arial"/>
          <w:bCs/>
          <w:sz w:val="24"/>
          <w:lang w:val="el-GR"/>
        </w:rPr>
        <w:t>(μόνο για τη συνδεδεμένη επιχείρηση που δεν περιλαμβάνεται βάσει ενοποίησης στον πίνακα Β)</w:t>
      </w:r>
    </w:p>
    <w:p w:rsidR="007558CE" w:rsidRPr="00C24D5D" w:rsidRDefault="007558CE" w:rsidP="007558CE">
      <w:pPr>
        <w:jc w:val="left"/>
        <w:rPr>
          <w:rFonts w:ascii="Verdana" w:hAnsi="Verdana" w:cs="Arial"/>
          <w:lang w:val="el-GR"/>
        </w:rPr>
      </w:pPr>
    </w:p>
    <w:p w:rsidR="007558CE" w:rsidRPr="00A10C36" w:rsidRDefault="007558CE" w:rsidP="007558CE">
      <w:pPr>
        <w:jc w:val="left"/>
        <w:rPr>
          <w:rFonts w:cs="Arial"/>
          <w:sz w:val="22"/>
          <w:szCs w:val="22"/>
          <w:lang w:val="el-GR"/>
        </w:rPr>
      </w:pPr>
      <w:r w:rsidRPr="00A10C36">
        <w:rPr>
          <w:rFonts w:cs="Arial"/>
          <w:sz w:val="22"/>
          <w:szCs w:val="22"/>
          <w:lang w:val="el-GR"/>
        </w:rPr>
        <w:t>1.</w:t>
      </w:r>
      <w:r w:rsidRPr="003526C7">
        <w:rPr>
          <w:rFonts w:cs="Arial"/>
          <w:sz w:val="22"/>
          <w:szCs w:val="22"/>
          <w:lang w:val="el-GR"/>
        </w:rPr>
        <w:t xml:space="preserve"> </w:t>
      </w:r>
      <w:r w:rsidRPr="00A10C36">
        <w:rPr>
          <w:rFonts w:cs="Arial"/>
          <w:sz w:val="22"/>
          <w:szCs w:val="22"/>
          <w:lang w:val="el-GR"/>
        </w:rPr>
        <w:t xml:space="preserve"> </w:t>
      </w:r>
      <w:r w:rsidRPr="00A10C36">
        <w:rPr>
          <w:rFonts w:cs="Arial"/>
          <w:b/>
          <w:sz w:val="22"/>
          <w:szCs w:val="22"/>
          <w:lang w:val="el-GR"/>
        </w:rPr>
        <w:t>Ακριβή στοιχεία της επιχείρησης</w:t>
      </w:r>
      <w:r w:rsidRPr="00A10C36">
        <w:rPr>
          <w:rFonts w:cs="Arial"/>
          <w:b/>
          <w:sz w:val="22"/>
          <w:szCs w:val="22"/>
          <w:lang w:val="el-GR"/>
        </w:rPr>
        <w:br/>
      </w: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Διεύθυνση της εταιρικής έδρας :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7558CE" w:rsidRPr="00A10C36" w:rsidRDefault="007558CE" w:rsidP="007558CE">
      <w:pPr>
        <w:jc w:val="left"/>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 ............................................................................</w:t>
      </w:r>
      <w:r w:rsidRPr="003526C7">
        <w:rPr>
          <w:rFonts w:cs="Arial"/>
          <w:sz w:val="22"/>
          <w:szCs w:val="22"/>
          <w:lang w:val="el-GR"/>
        </w:rPr>
        <w:t>................................................</w:t>
      </w:r>
      <w:r w:rsidRPr="00A10C36">
        <w:rPr>
          <w:rFonts w:cs="Arial"/>
          <w:sz w:val="22"/>
          <w:szCs w:val="22"/>
          <w:lang w:val="el-GR"/>
        </w:rPr>
        <w:t>..</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p>
    <w:p w:rsidR="007558CE" w:rsidRPr="003526C7"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A10C36" w:rsidTr="00DA0410">
        <w:tc>
          <w:tcPr>
            <w:tcW w:w="8856" w:type="dxa"/>
            <w:gridSpan w:val="4"/>
          </w:tcPr>
          <w:p w:rsidR="007558CE" w:rsidRPr="00A10C36" w:rsidRDefault="007558CE" w:rsidP="00DA0410">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w:t>
            </w:r>
          </w:p>
        </w:tc>
      </w:tr>
      <w:tr w:rsidR="007558CE" w:rsidRPr="00A10C36" w:rsidTr="00DA0410">
        <w:tc>
          <w:tcPr>
            <w:tcW w:w="2214" w:type="dxa"/>
          </w:tcPr>
          <w:p w:rsidR="007558CE" w:rsidRPr="00A10C36" w:rsidRDefault="007558CE" w:rsidP="00DA0410">
            <w:pPr>
              <w:rPr>
                <w:rFonts w:cs="Arial"/>
                <w:sz w:val="22"/>
                <w:szCs w:val="22"/>
              </w:rPr>
            </w:pPr>
          </w:p>
        </w:tc>
        <w:tc>
          <w:tcPr>
            <w:tcW w:w="2214"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3526C7">
              <w:rPr>
                <w:rFonts w:cs="Arial"/>
                <w:sz w:val="22"/>
                <w:szCs w:val="22"/>
                <w:lang w:val="el-GR"/>
              </w:rPr>
              <w:t xml:space="preserve"> </w:t>
            </w:r>
            <w:r w:rsidRPr="00A10C36">
              <w:rPr>
                <w:rFonts w:cs="Arial"/>
                <w:sz w:val="22"/>
                <w:szCs w:val="22"/>
              </w:rPr>
              <w:t>(ΕΜΕ)</w:t>
            </w:r>
          </w:p>
        </w:tc>
        <w:tc>
          <w:tcPr>
            <w:tcW w:w="1980"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448" w:type="dxa"/>
          </w:tcPr>
          <w:p w:rsidR="007558CE" w:rsidRPr="00A10C36" w:rsidRDefault="007558CE" w:rsidP="00DA0410">
            <w:pPr>
              <w:spacing w:line="240" w:lineRule="auto"/>
              <w:jc w:val="cente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7558CE" w:rsidRPr="00A10C36" w:rsidTr="00DA0410">
        <w:tc>
          <w:tcPr>
            <w:tcW w:w="2214" w:type="dxa"/>
          </w:tcPr>
          <w:p w:rsidR="007558CE" w:rsidRPr="00A10C36" w:rsidRDefault="007558CE" w:rsidP="00DA0410">
            <w:pPr>
              <w:rPr>
                <w:rFonts w:cs="Arial"/>
                <w:sz w:val="22"/>
                <w:szCs w:val="22"/>
              </w:rPr>
            </w:pPr>
            <w:proofErr w:type="spellStart"/>
            <w:r w:rsidRPr="00A10C36">
              <w:rPr>
                <w:rFonts w:cs="Arial"/>
                <w:sz w:val="22"/>
                <w:szCs w:val="22"/>
              </w:rPr>
              <w:t>Σύνολο</w:t>
            </w:r>
            <w:proofErr w:type="spellEnd"/>
          </w:p>
        </w:tc>
        <w:tc>
          <w:tcPr>
            <w:tcW w:w="2214" w:type="dxa"/>
          </w:tcPr>
          <w:p w:rsidR="007558CE" w:rsidRPr="00A10C36" w:rsidRDefault="007558CE" w:rsidP="00DA0410">
            <w:pPr>
              <w:rPr>
                <w:rFonts w:cs="Arial"/>
                <w:sz w:val="22"/>
                <w:szCs w:val="22"/>
              </w:rPr>
            </w:pPr>
          </w:p>
        </w:tc>
        <w:tc>
          <w:tcPr>
            <w:tcW w:w="1980" w:type="dxa"/>
          </w:tcPr>
          <w:p w:rsidR="007558CE" w:rsidRPr="00A10C36" w:rsidRDefault="007558CE" w:rsidP="00DA0410">
            <w:pPr>
              <w:rPr>
                <w:rFonts w:cs="Arial"/>
                <w:sz w:val="22"/>
                <w:szCs w:val="22"/>
              </w:rPr>
            </w:pPr>
          </w:p>
        </w:tc>
        <w:tc>
          <w:tcPr>
            <w:tcW w:w="2448" w:type="dxa"/>
          </w:tcPr>
          <w:p w:rsidR="007558CE" w:rsidRPr="00A10C36" w:rsidRDefault="007558CE" w:rsidP="00DA0410">
            <w:pPr>
              <w:rPr>
                <w:rFonts w:cs="Arial"/>
                <w:sz w:val="22"/>
                <w:szCs w:val="22"/>
              </w:rPr>
            </w:pPr>
          </w:p>
        </w:tc>
      </w:tr>
    </w:tbl>
    <w:p w:rsidR="007558CE" w:rsidRPr="00A10C36" w:rsidRDefault="007558CE" w:rsidP="007558CE">
      <w:pPr>
        <w:rPr>
          <w:rFonts w:cs="Arial"/>
          <w:sz w:val="22"/>
          <w:szCs w:val="22"/>
        </w:rPr>
      </w:pPr>
      <w:r w:rsidRPr="00A10C36">
        <w:rPr>
          <w:rFonts w:cs="Arial"/>
          <w:sz w:val="22"/>
          <w:szCs w:val="22"/>
        </w:rPr>
        <w:t xml:space="preserve">(*) </w:t>
      </w:r>
      <w:proofErr w:type="spellStart"/>
      <w:r w:rsidRPr="00A10C36">
        <w:rPr>
          <w:rFonts w:cs="Arial"/>
          <w:sz w:val="22"/>
          <w:szCs w:val="22"/>
        </w:rPr>
        <w:t>σε</w:t>
      </w:r>
      <w:proofErr w:type="spellEnd"/>
      <w:r w:rsidRPr="00A10C36">
        <w:rPr>
          <w:rFonts w:cs="Arial"/>
          <w:sz w:val="22"/>
          <w:szCs w:val="22"/>
        </w:rPr>
        <w:t xml:space="preserve"> </w:t>
      </w:r>
      <w:proofErr w:type="spellStart"/>
      <w:r w:rsidRPr="00A10C36">
        <w:rPr>
          <w:rFonts w:cs="Arial"/>
          <w:sz w:val="22"/>
          <w:szCs w:val="22"/>
        </w:rPr>
        <w:t>χιλιάδες</w:t>
      </w:r>
      <w:proofErr w:type="spellEnd"/>
      <w:r w:rsidRPr="00A10C36">
        <w:rPr>
          <w:rFonts w:cs="Arial"/>
          <w:sz w:val="22"/>
          <w:szCs w:val="22"/>
        </w:rPr>
        <w:t xml:space="preserve"> </w:t>
      </w:r>
      <w:proofErr w:type="spellStart"/>
      <w:r w:rsidRPr="00A10C36">
        <w:rPr>
          <w:rFonts w:cs="Arial"/>
          <w:sz w:val="22"/>
          <w:szCs w:val="22"/>
        </w:rPr>
        <w:t>ευρώ</w:t>
      </w:r>
      <w:proofErr w:type="spellEnd"/>
      <w:r w:rsidRPr="00A10C36">
        <w:rPr>
          <w:rFonts w:cs="Arial"/>
          <w:sz w:val="22"/>
          <w:szCs w:val="22"/>
        </w:rPr>
        <w:t>.</w:t>
      </w:r>
    </w:p>
    <w:p w:rsidR="007558CE" w:rsidRPr="003526C7" w:rsidRDefault="007558CE" w:rsidP="007558CE">
      <w:pPr>
        <w:rPr>
          <w:rFonts w:cs="Arial"/>
          <w:szCs w:val="20"/>
          <w:lang w:val="el-GR"/>
        </w:rPr>
      </w:pP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7558CE" w:rsidRPr="00A10C36" w:rsidRDefault="007558CE" w:rsidP="007558CE">
      <w:pPr>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7558CE" w:rsidRPr="00A10C36" w:rsidRDefault="007558CE" w:rsidP="007558CE">
      <w:pPr>
        <w:rPr>
          <w:rFonts w:cs="Arial"/>
          <w:sz w:val="22"/>
          <w:szCs w:val="22"/>
          <w:lang w:val="el-GR"/>
        </w:rPr>
      </w:pPr>
    </w:p>
    <w:p w:rsidR="007558CE" w:rsidRPr="00A10C36" w:rsidRDefault="007558CE" w:rsidP="007558CE">
      <w:pPr>
        <w:rPr>
          <w:rFonts w:cs="Arial"/>
          <w:sz w:val="22"/>
          <w:szCs w:val="22"/>
          <w:lang w:val="el-GR"/>
        </w:rPr>
      </w:pPr>
      <w:r w:rsidRPr="00A10C36">
        <w:rPr>
          <w:rFonts w:cs="Arial"/>
          <w:sz w:val="22"/>
          <w:szCs w:val="22"/>
          <w:lang w:val="el-GR"/>
        </w:rPr>
        <w:t xml:space="preserve">Τα στοιχεία αυτά πρέπει να μεταφέρονται στον πίνακα Β(2) του </w:t>
      </w:r>
      <w:proofErr w:type="spellStart"/>
      <w:r w:rsidRPr="00A10C36">
        <w:rPr>
          <w:rFonts w:cs="Arial"/>
          <w:sz w:val="22"/>
          <w:szCs w:val="22"/>
          <w:lang w:val="el-GR"/>
        </w:rPr>
        <w:t>παραρτ</w:t>
      </w:r>
      <w:proofErr w:type="spellEnd"/>
      <w:r w:rsidRPr="00A10C36">
        <w:rPr>
          <w:rFonts w:cs="Arial"/>
          <w:sz w:val="22"/>
          <w:szCs w:val="22"/>
          <w:lang w:val="el-GR"/>
        </w:rPr>
        <w:t>. Β.</w:t>
      </w:r>
    </w:p>
    <w:p w:rsidR="007558CE" w:rsidRPr="00A10C36" w:rsidRDefault="007558CE" w:rsidP="007558CE">
      <w:pPr>
        <w:rPr>
          <w:rFonts w:cs="Arial"/>
          <w:b/>
          <w:sz w:val="22"/>
          <w:szCs w:val="22"/>
          <w:lang w:val="el-GR"/>
        </w:rPr>
      </w:pPr>
    </w:p>
    <w:p w:rsidR="007558CE" w:rsidRPr="00A10C36" w:rsidRDefault="007558CE" w:rsidP="007558CE">
      <w:pPr>
        <w:spacing w:after="120"/>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3</w:t>
      </w:r>
      <w:r w:rsidRPr="00A10C36">
        <w:rPr>
          <w:rFonts w:cs="Arial"/>
          <w:sz w:val="22"/>
          <w:szCs w:val="22"/>
          <w:lang w:val="el-GR"/>
        </w:rPr>
        <w:t>).</w:t>
      </w:r>
    </w:p>
    <w:p w:rsidR="007558CE" w:rsidRPr="00A10C36" w:rsidRDefault="007558CE" w:rsidP="007558CE">
      <w:pPr>
        <w:spacing w:after="120"/>
        <w:rPr>
          <w:rFonts w:cs="Arial"/>
          <w:sz w:val="22"/>
          <w:szCs w:val="22"/>
          <w:lang w:val="el-GR"/>
        </w:rPr>
      </w:pPr>
      <w:r w:rsidRPr="00A10C36">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CA4C4D" w:rsidRPr="007558CE" w:rsidRDefault="00CA4C4D">
      <w:pPr>
        <w:rPr>
          <w:lang w:val="el-GR"/>
        </w:rPr>
      </w:pPr>
    </w:p>
    <w:sectPr w:rsidR="00CA4C4D" w:rsidRPr="007558CE" w:rsidSect="009617E1">
      <w:pgSz w:w="11906" w:h="16838"/>
      <w:pgMar w:top="1134"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409"/>
    <w:rsid w:val="003C6880"/>
    <w:rsid w:val="0054191F"/>
    <w:rsid w:val="005F3F58"/>
    <w:rsid w:val="007558CE"/>
    <w:rsid w:val="007F7409"/>
    <w:rsid w:val="008B1887"/>
    <w:rsid w:val="009617E1"/>
    <w:rsid w:val="00AD3F1F"/>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F12E6-E8BB-403C-9E18-CEB72576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2332</Words>
  <Characters>12594</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Chris Toptsis</cp:lastModifiedBy>
  <cp:revision>8</cp:revision>
  <dcterms:created xsi:type="dcterms:W3CDTF">2018-04-24T10:00:00Z</dcterms:created>
  <dcterms:modified xsi:type="dcterms:W3CDTF">2018-10-31T07:20:00Z</dcterms:modified>
</cp:coreProperties>
</file>