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FBF" w:rsidRDefault="00380FBF" w:rsidP="006A13B7">
      <w:pPr>
        <w:jc w:val="center"/>
        <w:rPr>
          <w:rFonts w:asciiTheme="minorHAnsi" w:hAnsiTheme="minorHAnsi"/>
          <w:b/>
          <w:color w:val="FF0000"/>
          <w:sz w:val="22"/>
          <w:szCs w:val="22"/>
          <w:lang w:val="el-GR"/>
        </w:rPr>
      </w:pPr>
    </w:p>
    <w:tbl>
      <w:tblPr>
        <w:tblW w:w="9639" w:type="dxa"/>
        <w:tblInd w:w="-459" w:type="dxa"/>
        <w:tblLook w:val="04A0" w:firstRow="1" w:lastRow="0" w:firstColumn="1" w:lastColumn="0" w:noHBand="0" w:noVBand="1"/>
      </w:tblPr>
      <w:tblGrid>
        <w:gridCol w:w="9639"/>
      </w:tblGrid>
      <w:tr w:rsidR="00380FBF" w:rsidRPr="00985ACF" w:rsidTr="00617F79">
        <w:trPr>
          <w:trHeight w:val="750"/>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sidRPr="00380FBF">
              <w:rPr>
                <w:b/>
                <w:bCs/>
                <w:color w:val="FFFFFF"/>
                <w:sz w:val="28"/>
                <w:szCs w:val="28"/>
                <w:lang w:val="el-GR" w:eastAsia="el-GR"/>
              </w:rPr>
              <w:t>ΠΡΟΓΡΑΜΜΑ ΑΓΡΟΤΙΚΗΣ ΑΝΑΠΤΥΞΗΣ ΤΗΣ ΕΛΛΑΔΑΣ 2014 – 2020</w:t>
            </w:r>
          </w:p>
        </w:tc>
      </w:tr>
      <w:tr w:rsidR="00380FBF" w:rsidRPr="00380FBF" w:rsidTr="00617F79">
        <w:trPr>
          <w:trHeight w:val="555"/>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sidRPr="00380FBF">
              <w:rPr>
                <w:b/>
                <w:bCs/>
                <w:color w:val="FFFFFF"/>
                <w:sz w:val="28"/>
                <w:szCs w:val="28"/>
                <w:lang w:val="el-GR" w:eastAsia="el-GR"/>
              </w:rPr>
              <w:t>(ΠΑΑ 2014 - 2020)</w:t>
            </w:r>
            <w:r w:rsidRPr="00380FBF">
              <w:rPr>
                <w:b/>
                <w:bCs/>
                <w:color w:val="FFFFFF"/>
                <w:sz w:val="22"/>
                <w:szCs w:val="22"/>
                <w:lang w:val="el-GR" w:eastAsia="el-GR"/>
              </w:rPr>
              <w:t xml:space="preserve"> </w:t>
            </w:r>
          </w:p>
        </w:tc>
      </w:tr>
      <w:tr w:rsidR="00380FBF" w:rsidRPr="00985ACF" w:rsidTr="00380FBF">
        <w:trPr>
          <w:trHeight w:val="870"/>
        </w:trPr>
        <w:tc>
          <w:tcPr>
            <w:tcW w:w="9639" w:type="dxa"/>
            <w:tcBorders>
              <w:top w:val="nil"/>
              <w:left w:val="nil"/>
              <w:bottom w:val="nil"/>
              <w:right w:val="nil"/>
            </w:tcBorders>
            <w:shd w:val="clear" w:color="auto" w:fill="auto"/>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ΜΕΤΡΟ 19 ΤOΠΙΚΗ ΑΝΑΠΤΥΞΗ ΜΕ ΠΡΩΤΟΒΟΥΛΙΑ ΤΟΠΙΚΩΝ ΚΟΙΝΩΤΗΤΩΝ  (CLLD) – LEADER» </w:t>
            </w:r>
          </w:p>
        </w:tc>
      </w:tr>
      <w:tr w:rsidR="00380FBF" w:rsidRPr="00985ACF" w:rsidTr="00380FBF">
        <w:trPr>
          <w:trHeight w:val="870"/>
        </w:trPr>
        <w:tc>
          <w:tcPr>
            <w:tcW w:w="9639" w:type="dxa"/>
            <w:tcBorders>
              <w:top w:val="nil"/>
              <w:left w:val="nil"/>
              <w:bottom w:val="nil"/>
              <w:right w:val="nil"/>
            </w:tcBorders>
            <w:shd w:val="clear" w:color="auto" w:fill="auto"/>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ΥΠΟΜΕΤΡΟ 19.2  ΣΤΗΡΙΞΗ ΥΛΟΠΟΙΗΣΗΣ ΔΡΑΣΕΩΝ ΤΩΝ ΣΤΡΑΤΗΓΙΚΩΝ ΤΟΠΙΚΗΣ ΑΝΑΠΤΥΞΗΣ ΜΕ ΠΡΩΤΟΒΟΥΛΙΑ ΤΟΠΙΚΩΝ ΚΟΙΝΟΤΗΤΩΝ (CLLD/LEADER  )</w:t>
            </w:r>
          </w:p>
        </w:tc>
      </w:tr>
      <w:tr w:rsidR="00380FBF" w:rsidRPr="00985ACF" w:rsidTr="00380FBF">
        <w:trPr>
          <w:trHeight w:val="495"/>
        </w:trPr>
        <w:tc>
          <w:tcPr>
            <w:tcW w:w="9639" w:type="dxa"/>
            <w:tcBorders>
              <w:top w:val="nil"/>
              <w:left w:val="nil"/>
              <w:bottom w:val="nil"/>
              <w:right w:val="nil"/>
            </w:tcBorders>
            <w:shd w:val="clear" w:color="auto" w:fill="auto"/>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w:t>
            </w:r>
          </w:p>
        </w:tc>
      </w:tr>
      <w:tr w:rsidR="00380FBF" w:rsidRPr="00985ACF" w:rsidTr="00380FBF">
        <w:trPr>
          <w:trHeight w:val="495"/>
        </w:trPr>
        <w:tc>
          <w:tcPr>
            <w:tcW w:w="9639" w:type="dxa"/>
            <w:tcBorders>
              <w:top w:val="nil"/>
              <w:left w:val="nil"/>
              <w:bottom w:val="nil"/>
              <w:right w:val="nil"/>
            </w:tcBorders>
            <w:shd w:val="clear" w:color="auto" w:fill="auto"/>
            <w:vAlign w:val="center"/>
            <w:hideMark/>
          </w:tcPr>
          <w:p w:rsidR="00267A6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1η ΠΡΟΣΚΛΗΣΗ ΕΚΔΗΛΩΣΗΣ ΕΝΔΙΑΦΕΡΟΝΤΟΣ </w:t>
            </w:r>
          </w:p>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ΓΙΑ ΠΡΑΞΕΙΣ ΙΔΙΩΤΙΚΟΥ ΧΑΡΑΚΤΗΡΑ </w:t>
            </w:r>
          </w:p>
        </w:tc>
      </w:tr>
      <w:tr w:rsidR="00795424" w:rsidRPr="00985ACF" w:rsidTr="00795424">
        <w:trPr>
          <w:trHeight w:val="760"/>
        </w:trPr>
        <w:tc>
          <w:tcPr>
            <w:tcW w:w="9639" w:type="dxa"/>
            <w:tcBorders>
              <w:top w:val="nil"/>
              <w:left w:val="nil"/>
              <w:right w:val="nil"/>
            </w:tcBorders>
            <w:shd w:val="clear" w:color="000000" w:fill="FFFFFF"/>
            <w:vAlign w:val="center"/>
            <w:hideMark/>
          </w:tcPr>
          <w:p w:rsidR="00795424" w:rsidRPr="00380FBF" w:rsidRDefault="00795424" w:rsidP="00380FBF">
            <w:pPr>
              <w:suppressAutoHyphens w:val="0"/>
              <w:spacing w:line="240" w:lineRule="auto"/>
              <w:jc w:val="center"/>
              <w:rPr>
                <w:b/>
                <w:bCs/>
                <w:color w:val="000000"/>
                <w:sz w:val="24"/>
                <w:lang w:val="el-GR" w:eastAsia="el-GR"/>
              </w:rPr>
            </w:pPr>
            <w:r w:rsidRPr="00380FBF">
              <w:rPr>
                <w:b/>
                <w:bCs/>
                <w:color w:val="000000"/>
                <w:sz w:val="24"/>
                <w:lang w:val="el-GR" w:eastAsia="el-GR"/>
              </w:rPr>
              <w:t> </w:t>
            </w:r>
          </w:p>
          <w:p w:rsidR="00795424" w:rsidRPr="00380FBF" w:rsidRDefault="00795424" w:rsidP="00795424">
            <w:pPr>
              <w:suppressAutoHyphens w:val="0"/>
              <w:spacing w:line="240" w:lineRule="auto"/>
              <w:jc w:val="left"/>
              <w:rPr>
                <w:color w:val="000000"/>
                <w:sz w:val="22"/>
                <w:szCs w:val="22"/>
                <w:lang w:val="el-GR" w:eastAsia="el-GR"/>
              </w:rPr>
            </w:pPr>
            <w:r w:rsidRPr="00380FBF">
              <w:rPr>
                <w:color w:val="000000"/>
                <w:sz w:val="22"/>
                <w:szCs w:val="22"/>
                <w:lang w:val="el-GR" w:eastAsia="el-GR"/>
              </w:rPr>
              <w:t> </w:t>
            </w:r>
          </w:p>
        </w:tc>
      </w:tr>
      <w:tr w:rsidR="00380FBF" w:rsidRPr="00380FBF" w:rsidTr="00617F79">
        <w:trPr>
          <w:trHeight w:val="615"/>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Pr>
                <w:b/>
                <w:bCs/>
                <w:color w:val="FFFFFF"/>
                <w:sz w:val="28"/>
                <w:szCs w:val="28"/>
                <w:lang w:val="el-GR" w:eastAsia="el-GR"/>
              </w:rPr>
              <w:t>ΠΑΡΑΡΤΗΜΑ Ι-2</w:t>
            </w:r>
          </w:p>
        </w:tc>
      </w:tr>
      <w:tr w:rsidR="00380FBF" w:rsidRPr="00380FBF" w:rsidTr="00617F79">
        <w:trPr>
          <w:trHeight w:val="615"/>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sidRPr="00380FBF">
              <w:rPr>
                <w:b/>
                <w:bCs/>
                <w:color w:val="FFFFFF"/>
                <w:sz w:val="28"/>
                <w:szCs w:val="28"/>
                <w:lang w:val="el-GR" w:eastAsia="el-GR"/>
              </w:rPr>
              <w:t xml:space="preserve"> </w:t>
            </w:r>
            <w:r>
              <w:rPr>
                <w:b/>
                <w:bCs/>
                <w:color w:val="FFFFFF"/>
                <w:sz w:val="28"/>
                <w:szCs w:val="28"/>
                <w:lang w:val="el-GR" w:eastAsia="el-GR"/>
              </w:rPr>
              <w:t>ΣΥΜΠΛΗΡΩΜΑΤΙΚΑ ΣΤΟΙΧΕΙΑ ΑΙΤΗΣΗΣ ΣΤΗΡΙΞΗΣ</w:t>
            </w:r>
          </w:p>
        </w:tc>
      </w:tr>
      <w:tr w:rsidR="00795424" w:rsidRPr="00380FBF" w:rsidTr="00EC7D05">
        <w:trPr>
          <w:trHeight w:val="3879"/>
        </w:trPr>
        <w:tc>
          <w:tcPr>
            <w:tcW w:w="9639" w:type="dxa"/>
            <w:tcBorders>
              <w:top w:val="nil"/>
              <w:left w:val="nil"/>
              <w:right w:val="nil"/>
            </w:tcBorders>
            <w:shd w:val="clear" w:color="auto" w:fill="auto"/>
            <w:noWrap/>
            <w:vAlign w:val="bottom"/>
            <w:hideMark/>
          </w:tcPr>
          <w:p w:rsidR="00795424" w:rsidRPr="00380FBF" w:rsidRDefault="00795424" w:rsidP="00380FBF">
            <w:pPr>
              <w:suppressAutoHyphens w:val="0"/>
              <w:spacing w:line="240" w:lineRule="auto"/>
              <w:jc w:val="left"/>
              <w:rPr>
                <w:color w:val="000000"/>
                <w:sz w:val="22"/>
                <w:szCs w:val="22"/>
                <w:lang w:val="el-GR" w:eastAsia="el-GR"/>
              </w:rPr>
            </w:pPr>
            <w:r w:rsidRPr="00380FBF">
              <w:rPr>
                <w:noProof/>
                <w:color w:val="000000"/>
                <w:sz w:val="22"/>
                <w:szCs w:val="22"/>
                <w:lang w:val="el-GR" w:eastAsia="el-GR"/>
              </w:rPr>
              <w:drawing>
                <wp:anchor distT="0" distB="0" distL="114300" distR="114300" simplePos="0" relativeHeight="251730432" behindDoc="0" locked="0" layoutInCell="1" allowOverlap="1" wp14:anchorId="39D57223" wp14:editId="4C887717">
                  <wp:simplePos x="0" y="0"/>
                  <wp:positionH relativeFrom="column">
                    <wp:posOffset>557530</wp:posOffset>
                  </wp:positionH>
                  <wp:positionV relativeFrom="paragraph">
                    <wp:posOffset>-1355725</wp:posOffset>
                  </wp:positionV>
                  <wp:extent cx="4933950" cy="1581150"/>
                  <wp:effectExtent l="0" t="0" r="0" b="0"/>
                  <wp:wrapNone/>
                  <wp:docPr id="4" name="Εικόνα 4"/>
                  <wp:cNvGraphicFramePr/>
                  <a:graphic xmlns:a="http://schemas.openxmlformats.org/drawingml/2006/main">
                    <a:graphicData uri="http://schemas.openxmlformats.org/drawingml/2006/picture">
                      <pic:pic xmlns:pic="http://schemas.openxmlformats.org/drawingml/2006/picture">
                        <pic:nvPicPr>
                          <pic:cNvPr id="4" name="Εικόνα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950" cy="158115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pacing w:line="240" w:lineRule="auto"/>
              <w:rPr>
                <w:b/>
                <w:bCs/>
                <w:color w:val="000000"/>
                <w:sz w:val="22"/>
                <w:szCs w:val="22"/>
                <w:lang w:val="el-GR" w:eastAsia="el-GR"/>
              </w:rPr>
            </w:pPr>
            <w:r w:rsidRPr="00380FBF">
              <w:rPr>
                <w:b/>
                <w:bCs/>
                <w:color w:val="000000"/>
                <w:sz w:val="22"/>
                <w:szCs w:val="22"/>
                <w:lang w:val="el-GR" w:eastAsia="el-GR"/>
              </w:rPr>
              <w:t> </w:t>
            </w:r>
          </w:p>
        </w:tc>
      </w:tr>
      <w:tr w:rsidR="00380FBF" w:rsidRPr="00985ACF" w:rsidTr="00380FBF">
        <w:trPr>
          <w:trHeight w:val="2155"/>
        </w:trPr>
        <w:tc>
          <w:tcPr>
            <w:tcW w:w="9639" w:type="dxa"/>
            <w:tcBorders>
              <w:top w:val="nil"/>
              <w:left w:val="nil"/>
              <w:bottom w:val="nil"/>
              <w:right w:val="nil"/>
            </w:tcBorders>
            <w:shd w:val="clear" w:color="000000" w:fill="FFFFFF"/>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ΑΝΑΠΤΥΞΙΑΚΗ ΕΤΑΙΡΕΙΑ ΣΕΡΡΩΝ ΑΝΑΠΤΥΞΙΑΚΗ ΑΝΩΝΥΜΗ ΕΤΑΙΡΕΙΑ ΟΤΑ -                                                         ΑΝΕΣΕΡ Α.Ε. </w:t>
            </w:r>
          </w:p>
        </w:tc>
      </w:tr>
      <w:tr w:rsidR="00EC7D05" w:rsidRPr="00985ACF" w:rsidTr="00EC7D05">
        <w:trPr>
          <w:trHeight w:val="1536"/>
        </w:trPr>
        <w:tc>
          <w:tcPr>
            <w:tcW w:w="9639" w:type="dxa"/>
            <w:tcBorders>
              <w:top w:val="nil"/>
              <w:left w:val="nil"/>
              <w:bottom w:val="nil"/>
              <w:right w:val="nil"/>
            </w:tcBorders>
            <w:shd w:val="clear" w:color="auto" w:fill="auto"/>
            <w:noWrap/>
            <w:vAlign w:val="bottom"/>
          </w:tcPr>
          <w:p w:rsidR="00EC7D05" w:rsidRPr="00380FBF" w:rsidRDefault="00EC7D05" w:rsidP="00380FBF">
            <w:pPr>
              <w:suppressAutoHyphens w:val="0"/>
              <w:spacing w:line="240" w:lineRule="auto"/>
              <w:jc w:val="center"/>
              <w:rPr>
                <w:color w:val="000000"/>
                <w:sz w:val="22"/>
                <w:szCs w:val="22"/>
                <w:lang w:val="el-GR" w:eastAsia="el-GR"/>
              </w:rPr>
            </w:pPr>
            <w:r w:rsidRPr="00380FBF">
              <w:rPr>
                <w:noProof/>
                <w:color w:val="000000"/>
                <w:sz w:val="22"/>
                <w:szCs w:val="22"/>
                <w:lang w:val="el-GR" w:eastAsia="el-GR"/>
              </w:rPr>
              <w:drawing>
                <wp:anchor distT="0" distB="0" distL="114300" distR="114300" simplePos="0" relativeHeight="251692544" behindDoc="0" locked="0" layoutInCell="1" allowOverlap="1">
                  <wp:simplePos x="0" y="0"/>
                  <wp:positionH relativeFrom="column">
                    <wp:posOffset>5095875</wp:posOffset>
                  </wp:positionH>
                  <wp:positionV relativeFrom="paragraph">
                    <wp:posOffset>-573405</wp:posOffset>
                  </wp:positionV>
                  <wp:extent cx="762000" cy="542925"/>
                  <wp:effectExtent l="0" t="0" r="0" b="9525"/>
                  <wp:wrapNone/>
                  <wp:docPr id="8" name="Εικόνα 8" descr="ESPA1420_rgb"/>
                  <wp:cNvGraphicFramePr/>
                  <a:graphic xmlns:a="http://schemas.openxmlformats.org/drawingml/2006/main">
                    <a:graphicData uri="http://schemas.openxmlformats.org/drawingml/2006/picture">
                      <pic:pic xmlns:pic="http://schemas.openxmlformats.org/drawingml/2006/picture">
                        <pic:nvPicPr>
                          <pic:cNvPr id="8" name="Εικόνα 10" descr="ESPA1420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542925"/>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717120" behindDoc="0" locked="0" layoutInCell="1" allowOverlap="1">
                  <wp:simplePos x="0" y="0"/>
                  <wp:positionH relativeFrom="column">
                    <wp:posOffset>4077970</wp:posOffset>
                  </wp:positionH>
                  <wp:positionV relativeFrom="paragraph">
                    <wp:posOffset>-651510</wp:posOffset>
                  </wp:positionV>
                  <wp:extent cx="714375" cy="666750"/>
                  <wp:effectExtent l="0" t="0" r="9525" b="0"/>
                  <wp:wrapNone/>
                  <wp:docPr id="7" name="Εικόνα 7" descr="λογο-ΠΑΑ 2014-2020"/>
                  <wp:cNvGraphicFramePr/>
                  <a:graphic xmlns:a="http://schemas.openxmlformats.org/drawingml/2006/main">
                    <a:graphicData uri="http://schemas.openxmlformats.org/drawingml/2006/picture">
                      <pic:pic xmlns:pic="http://schemas.openxmlformats.org/drawingml/2006/picture">
                        <pic:nvPicPr>
                          <pic:cNvPr id="7" name="Εικόνα 9" descr="λογο-ΠΑΑ 2014-20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666750"/>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667968" behindDoc="0" locked="0" layoutInCell="1" allowOverlap="1">
                  <wp:simplePos x="0" y="0"/>
                  <wp:positionH relativeFrom="column">
                    <wp:posOffset>3064510</wp:posOffset>
                  </wp:positionH>
                  <wp:positionV relativeFrom="paragraph">
                    <wp:posOffset>-614680</wp:posOffset>
                  </wp:positionV>
                  <wp:extent cx="570230" cy="555625"/>
                  <wp:effectExtent l="0" t="0" r="1270" b="0"/>
                  <wp:wrapNone/>
                  <wp:docPr id="6" name="Εικόνα 6" descr="6"/>
                  <wp:cNvGraphicFramePr/>
                  <a:graphic xmlns:a="http://schemas.openxmlformats.org/drawingml/2006/main">
                    <a:graphicData uri="http://schemas.openxmlformats.org/drawingml/2006/picture">
                      <pic:pic xmlns:pic="http://schemas.openxmlformats.org/drawingml/2006/picture">
                        <pic:nvPicPr>
                          <pic:cNvPr id="6" name="Εικόνα 8" descr="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0230" cy="555625"/>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646464" behindDoc="0" locked="0" layoutInCell="1" allowOverlap="1">
                  <wp:simplePos x="0" y="0"/>
                  <wp:positionH relativeFrom="column">
                    <wp:posOffset>1594485</wp:posOffset>
                  </wp:positionH>
                  <wp:positionV relativeFrom="paragraph">
                    <wp:posOffset>-644525</wp:posOffset>
                  </wp:positionV>
                  <wp:extent cx="1330960" cy="650875"/>
                  <wp:effectExtent l="0" t="0" r="2540" b="0"/>
                  <wp:wrapNone/>
                  <wp:docPr id="5" name="Εικόνα 5" descr="1"/>
                  <wp:cNvGraphicFramePr/>
                  <a:graphic xmlns:a="http://schemas.openxmlformats.org/drawingml/2006/main">
                    <a:graphicData uri="http://schemas.openxmlformats.org/drawingml/2006/picture">
                      <pic:pic xmlns:pic="http://schemas.openxmlformats.org/drawingml/2006/picture">
                        <pic:nvPicPr>
                          <pic:cNvPr id="5" name="Εικόνα 7" descr="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0960" cy="650875"/>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623936" behindDoc="0" locked="0" layoutInCell="1" allowOverlap="1">
                  <wp:simplePos x="0" y="0"/>
                  <wp:positionH relativeFrom="column">
                    <wp:posOffset>41910</wp:posOffset>
                  </wp:positionH>
                  <wp:positionV relativeFrom="paragraph">
                    <wp:posOffset>-681355</wp:posOffset>
                  </wp:positionV>
                  <wp:extent cx="1609090" cy="672465"/>
                  <wp:effectExtent l="0" t="0" r="0" b="0"/>
                  <wp:wrapNone/>
                  <wp:docPr id="9" name="Εικόνα 9" descr="2"/>
                  <wp:cNvGraphicFramePr/>
                  <a:graphic xmlns:a="http://schemas.openxmlformats.org/drawingml/2006/main">
                    <a:graphicData uri="http://schemas.openxmlformats.org/drawingml/2006/picture">
                      <pic:pic xmlns:pic="http://schemas.openxmlformats.org/drawingml/2006/picture">
                        <pic:nvPicPr>
                          <pic:cNvPr id="9" name="Εικόνα 6" descr="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090" cy="672465"/>
                          </a:xfrm>
                          <a:prstGeom prst="rect">
                            <a:avLst/>
                          </a:prstGeom>
                          <a:noFill/>
                          <a:extLst/>
                        </pic:spPr>
                      </pic:pic>
                    </a:graphicData>
                  </a:graphic>
                  <wp14:sizeRelH relativeFrom="page">
                    <wp14:pctWidth>0</wp14:pctWidth>
                  </wp14:sizeRelH>
                  <wp14:sizeRelV relativeFrom="page">
                    <wp14:pctHeight>0</wp14:pctHeight>
                  </wp14:sizeRelV>
                </wp:anchor>
              </w:drawing>
            </w:r>
          </w:p>
        </w:tc>
      </w:tr>
      <w:tr w:rsidR="00380FBF" w:rsidRPr="00985ACF" w:rsidTr="00380FBF">
        <w:trPr>
          <w:trHeight w:val="300"/>
        </w:trPr>
        <w:tc>
          <w:tcPr>
            <w:tcW w:w="9639" w:type="dxa"/>
            <w:tcBorders>
              <w:top w:val="nil"/>
              <w:left w:val="nil"/>
              <w:bottom w:val="nil"/>
              <w:right w:val="nil"/>
            </w:tcBorders>
            <w:shd w:val="clear" w:color="auto" w:fill="auto"/>
            <w:noWrap/>
            <w:vAlign w:val="bottom"/>
            <w:hideMark/>
          </w:tcPr>
          <w:p w:rsidR="00380FBF" w:rsidRPr="00380FBF" w:rsidRDefault="00380FBF" w:rsidP="00380FBF">
            <w:pPr>
              <w:suppressAutoHyphens w:val="0"/>
              <w:spacing w:line="240" w:lineRule="auto"/>
              <w:jc w:val="center"/>
              <w:rPr>
                <w:color w:val="000000"/>
                <w:sz w:val="22"/>
                <w:szCs w:val="22"/>
                <w:lang w:val="el-GR" w:eastAsia="el-GR"/>
              </w:rPr>
            </w:pPr>
            <w:r w:rsidRPr="00380FBF">
              <w:rPr>
                <w:color w:val="000000"/>
                <w:sz w:val="22"/>
                <w:szCs w:val="22"/>
                <w:lang w:val="el-GR" w:eastAsia="el-GR"/>
              </w:rPr>
              <w:t>Με τη συγχρηματοδότηση της Ελλάδος και της Ευρωπαϊκής Ένωσης</w:t>
            </w:r>
          </w:p>
        </w:tc>
      </w:tr>
    </w:tbl>
    <w:p w:rsidR="00380FBF" w:rsidRDefault="00380FBF" w:rsidP="006A13B7">
      <w:pPr>
        <w:jc w:val="center"/>
        <w:rPr>
          <w:rFonts w:asciiTheme="minorHAnsi" w:hAnsiTheme="minorHAnsi"/>
          <w:b/>
          <w:color w:val="FF0000"/>
          <w:sz w:val="22"/>
          <w:szCs w:val="22"/>
          <w:lang w:val="el-GR"/>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8392"/>
      </w:tblGrid>
      <w:tr w:rsidR="00380FBF" w:rsidRPr="00380FBF" w:rsidTr="00795424">
        <w:tc>
          <w:tcPr>
            <w:tcW w:w="1247" w:type="dxa"/>
            <w:shd w:val="clear" w:color="auto" w:fill="000000" w:themeFill="text1"/>
          </w:tcPr>
          <w:p w:rsidR="00380FBF" w:rsidRPr="00A500E1" w:rsidRDefault="00380FBF" w:rsidP="00795424">
            <w:pPr>
              <w:suppressAutoHyphens w:val="0"/>
              <w:spacing w:before="120" w:line="240" w:lineRule="auto"/>
              <w:rPr>
                <w:rFonts w:asciiTheme="minorHAnsi" w:eastAsia="Calibri" w:hAnsiTheme="minorHAnsi" w:cs="Tahoma"/>
                <w:b/>
                <w:sz w:val="22"/>
                <w:szCs w:val="22"/>
                <w:lang w:val="el-GR" w:eastAsia="el-GR"/>
              </w:rPr>
            </w:pPr>
            <w:r w:rsidRPr="00D86D8B">
              <w:rPr>
                <w:lang w:val="el-GR"/>
              </w:rPr>
              <w:lastRenderedPageBreak/>
              <w:br w:type="page"/>
            </w:r>
          </w:p>
        </w:tc>
        <w:tc>
          <w:tcPr>
            <w:tcW w:w="8392" w:type="dxa"/>
            <w:shd w:val="clear" w:color="auto" w:fill="000000" w:themeFill="text1"/>
          </w:tcPr>
          <w:p w:rsidR="00380FBF" w:rsidRPr="00E441CE" w:rsidRDefault="00380FBF" w:rsidP="00795424">
            <w:pPr>
              <w:jc w:val="center"/>
              <w:rPr>
                <w:b/>
                <w:sz w:val="28"/>
                <w:szCs w:val="28"/>
                <w:lang w:val="el-GR"/>
              </w:rPr>
            </w:pPr>
            <w:r w:rsidRPr="00074E35">
              <w:rPr>
                <w:rFonts w:asciiTheme="minorHAnsi" w:hAnsiTheme="minorHAnsi"/>
                <w:b/>
                <w:sz w:val="28"/>
                <w:szCs w:val="28"/>
                <w:lang w:val="el-GR"/>
              </w:rPr>
              <w:t>ΣΥΜΠΛΗΡΩΜΑΤΙΚΑ ΣΤΟΙΧΕΙΑ ΑΙΤΗΣΗΣ ΣΤΗΡΙΞΗΣ</w:t>
            </w:r>
          </w:p>
        </w:tc>
      </w:tr>
    </w:tbl>
    <w:p w:rsidR="00380FBF" w:rsidRPr="00A500E1" w:rsidRDefault="00380FBF" w:rsidP="006A13B7">
      <w:pPr>
        <w:jc w:val="center"/>
        <w:rPr>
          <w:rFonts w:asciiTheme="minorHAnsi" w:hAnsiTheme="minorHAnsi"/>
          <w:b/>
          <w:color w:val="FF0000"/>
          <w:sz w:val="22"/>
          <w:szCs w:val="22"/>
          <w:lang w:val="el-GR"/>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
        <w:gridCol w:w="1219"/>
        <w:gridCol w:w="3998"/>
        <w:gridCol w:w="4394"/>
      </w:tblGrid>
      <w:tr w:rsidR="00A8398F" w:rsidRPr="00985ACF" w:rsidTr="00074E35">
        <w:tc>
          <w:tcPr>
            <w:tcW w:w="1247" w:type="dxa"/>
            <w:gridSpan w:val="2"/>
            <w:shd w:val="clear" w:color="auto" w:fill="000000"/>
          </w:tcPr>
          <w:p w:rsidR="00A8398F" w:rsidRPr="00074E35" w:rsidRDefault="004D71E2" w:rsidP="006A13B7">
            <w:pPr>
              <w:suppressAutoHyphens w:val="0"/>
              <w:spacing w:before="120" w:line="240" w:lineRule="auto"/>
              <w:jc w:val="left"/>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n-US" w:eastAsia="el-GR"/>
              </w:rPr>
              <w:t>1</w:t>
            </w:r>
            <w:r w:rsidR="00810567" w:rsidRPr="00074E35">
              <w:rPr>
                <w:rFonts w:asciiTheme="minorHAnsi" w:eastAsia="Calibri" w:hAnsiTheme="minorHAnsi" w:cs="Tahoma"/>
                <w:b/>
                <w:sz w:val="28"/>
                <w:szCs w:val="28"/>
                <w:lang w:val="el-GR" w:eastAsia="el-GR"/>
              </w:rPr>
              <w:t>6</w:t>
            </w:r>
          </w:p>
        </w:tc>
        <w:tc>
          <w:tcPr>
            <w:tcW w:w="8392" w:type="dxa"/>
            <w:gridSpan w:val="2"/>
            <w:shd w:val="clear" w:color="auto" w:fill="A6A6A6" w:themeFill="background1" w:themeFillShade="A6"/>
          </w:tcPr>
          <w:p w:rsidR="00A8398F" w:rsidRPr="00074E35" w:rsidRDefault="00A8398F" w:rsidP="006A13B7">
            <w:pPr>
              <w:suppressAutoHyphens w:val="0"/>
              <w:spacing w:before="120" w:line="240" w:lineRule="auto"/>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l-GR" w:eastAsia="el-GR"/>
              </w:rPr>
              <w:t>ΕΠΙΠΡΟΣΘΕΤΑ ΣΤΟΙΧΕΙΑ  ΓΙΑ ΤΟ ΔΙΚΑΙΟΥΧΟ</w:t>
            </w:r>
          </w:p>
        </w:tc>
      </w:tr>
      <w:tr w:rsidR="00A8398F" w:rsidRPr="00A500E1" w:rsidTr="00074E35">
        <w:trPr>
          <w:gridBefore w:val="1"/>
          <w:wBefore w:w="28" w:type="dxa"/>
        </w:trPr>
        <w:tc>
          <w:tcPr>
            <w:tcW w:w="5217" w:type="dxa"/>
            <w:gridSpan w:val="2"/>
            <w:shd w:val="clear" w:color="auto" w:fill="A6A6A6" w:themeFill="background1" w:themeFillShade="A6"/>
            <w:vAlign w:val="center"/>
          </w:tcPr>
          <w:p w:rsidR="00A8398F" w:rsidRPr="00A1484E" w:rsidRDefault="00C56D04"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16</w:t>
            </w:r>
            <w:r w:rsidR="004D71E2" w:rsidRPr="00A1484E">
              <w:rPr>
                <w:rFonts w:asciiTheme="minorHAnsi" w:eastAsia="Calibri" w:hAnsiTheme="minorHAnsi" w:cs="Tahoma"/>
                <w:b/>
                <w:sz w:val="22"/>
                <w:szCs w:val="22"/>
                <w:lang w:val="el-GR" w:eastAsia="el-GR"/>
              </w:rPr>
              <w:t>.</w:t>
            </w:r>
            <w:r w:rsidR="00A8398F" w:rsidRPr="00A1484E">
              <w:rPr>
                <w:rFonts w:asciiTheme="minorHAnsi" w:eastAsia="Calibri" w:hAnsiTheme="minorHAnsi" w:cs="Tahoma"/>
                <w:b/>
                <w:sz w:val="22"/>
                <w:szCs w:val="22"/>
                <w:lang w:val="el-GR" w:eastAsia="el-GR"/>
              </w:rPr>
              <w:t xml:space="preserve">1 </w:t>
            </w:r>
            <w:r w:rsidR="00A8398F" w:rsidRPr="00A1484E">
              <w:rPr>
                <w:rFonts w:asciiTheme="minorHAnsi" w:eastAsia="Calibri" w:hAnsiTheme="minorHAnsi" w:cs="Tahoma"/>
                <w:b/>
                <w:caps/>
                <w:sz w:val="22"/>
                <w:szCs w:val="22"/>
                <w:lang w:val="el-GR" w:eastAsia="el-GR"/>
              </w:rPr>
              <w:t>Ο δικαιούχος είναι κατά κύριο επάγγελμα αγρότης ή εταιρικό σχήμα αγροτών</w:t>
            </w:r>
          </w:p>
        </w:tc>
        <w:tc>
          <w:tcPr>
            <w:tcW w:w="4394" w:type="dxa"/>
            <w:shd w:val="clear" w:color="auto" w:fill="FFFFFF" w:themeFill="background1"/>
          </w:tcPr>
          <w:p w:rsidR="00A8398F" w:rsidRPr="00A1484E" w:rsidRDefault="00A8398F" w:rsidP="006A13B7">
            <w:pPr>
              <w:suppressAutoHyphens w:val="0"/>
              <w:spacing w:before="120"/>
              <w:rPr>
                <w:rFonts w:asciiTheme="minorHAnsi" w:eastAsia="Calibri" w:hAnsiTheme="minorHAnsi" w:cs="Tahoma"/>
                <w:sz w:val="22"/>
                <w:szCs w:val="22"/>
                <w:lang w:val="el-GR" w:eastAsia="el-GR"/>
              </w:rPr>
            </w:pPr>
            <w:r w:rsidRPr="00A1484E">
              <w:rPr>
                <w:rFonts w:asciiTheme="minorHAnsi" w:eastAsia="Calibri" w:hAnsiTheme="minorHAnsi" w:cs="Tahoma"/>
                <w:sz w:val="22"/>
                <w:szCs w:val="22"/>
                <w:lang w:val="el-GR" w:eastAsia="el-GR"/>
              </w:rPr>
              <w:t>ΝΑΙ/ΟΧΙ</w:t>
            </w:r>
          </w:p>
        </w:tc>
      </w:tr>
      <w:tr w:rsidR="00E441CE" w:rsidRPr="00C56D04" w:rsidTr="00E441CE">
        <w:trPr>
          <w:gridBefore w:val="1"/>
          <w:wBefore w:w="28" w:type="dxa"/>
        </w:trPr>
        <w:tc>
          <w:tcPr>
            <w:tcW w:w="52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1CE" w:rsidRPr="00E441CE" w:rsidRDefault="00E441CE"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n-US" w:eastAsia="el-GR"/>
              </w:rPr>
              <w:t xml:space="preserve">O </w:t>
            </w:r>
            <w:r>
              <w:rPr>
                <w:rFonts w:asciiTheme="minorHAnsi" w:eastAsia="Calibri" w:hAnsiTheme="minorHAnsi" w:cs="Tahoma"/>
                <w:b/>
                <w:sz w:val="22"/>
                <w:szCs w:val="22"/>
                <w:lang w:val="el-GR" w:eastAsia="el-GR"/>
              </w:rPr>
              <w:t>ΔΙΚΑΙΟΥΧΟΣ ΕΙΝΑΙ ΑΝΕΡΓΟΣ</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E441CE" w:rsidRPr="00A1484E" w:rsidRDefault="00E441CE" w:rsidP="006A13B7">
            <w:pPr>
              <w:suppressAutoHyphens w:val="0"/>
              <w:spacing w:before="120"/>
              <w:rPr>
                <w:rFonts w:asciiTheme="minorHAnsi" w:eastAsia="Calibri" w:hAnsiTheme="minorHAnsi" w:cs="Tahoma"/>
                <w:sz w:val="22"/>
                <w:szCs w:val="22"/>
                <w:lang w:val="el-GR" w:eastAsia="el-GR"/>
              </w:rPr>
            </w:pPr>
            <w:r w:rsidRPr="00E441CE">
              <w:rPr>
                <w:rFonts w:asciiTheme="minorHAnsi" w:eastAsia="Calibri" w:hAnsiTheme="minorHAnsi" w:cs="Tahoma"/>
                <w:sz w:val="22"/>
                <w:szCs w:val="22"/>
                <w:lang w:val="el-GR" w:eastAsia="el-GR"/>
              </w:rPr>
              <w:t>ΝΑΙ/ΟΧΙ</w:t>
            </w:r>
          </w:p>
        </w:tc>
      </w:tr>
      <w:tr w:rsidR="00E441CE" w:rsidRPr="00C56D04" w:rsidTr="00E441CE">
        <w:trPr>
          <w:gridBefore w:val="1"/>
          <w:wBefore w:w="28" w:type="dxa"/>
        </w:trPr>
        <w:tc>
          <w:tcPr>
            <w:tcW w:w="52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1CE" w:rsidRDefault="00E441CE"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ΦΥΛΛΟ ΔΙΚΑΙΟΥΧΟΥ</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E441CE" w:rsidRPr="00A1484E" w:rsidRDefault="009F42F8" w:rsidP="006A13B7">
            <w:pPr>
              <w:suppressAutoHyphens w:val="0"/>
              <w:spacing w:before="120"/>
              <w:rPr>
                <w:rFonts w:asciiTheme="minorHAnsi" w:eastAsia="Calibri" w:hAnsiTheme="minorHAnsi" w:cs="Tahoma"/>
                <w:sz w:val="22"/>
                <w:szCs w:val="22"/>
                <w:lang w:val="el-GR" w:eastAsia="el-GR"/>
              </w:rPr>
            </w:pPr>
            <w:r>
              <w:rPr>
                <w:rFonts w:asciiTheme="minorHAnsi" w:eastAsia="Calibri" w:hAnsiTheme="minorHAnsi" w:cs="Tahoma"/>
                <w:sz w:val="22"/>
                <w:szCs w:val="22"/>
                <w:lang w:val="el-GR" w:eastAsia="el-GR"/>
              </w:rPr>
              <w:t>ΑΡΡΕΝ / ΘΥΛΗ</w:t>
            </w:r>
          </w:p>
        </w:tc>
      </w:tr>
      <w:tr w:rsidR="00E441CE" w:rsidRPr="00985ACF" w:rsidTr="00E441CE">
        <w:trPr>
          <w:gridBefore w:val="1"/>
          <w:wBefore w:w="28" w:type="dxa"/>
        </w:trPr>
        <w:tc>
          <w:tcPr>
            <w:tcW w:w="52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1CE" w:rsidRDefault="00E441CE"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ΗΛΙΚΙΑ (Κατά την ημερομηνία Υποβολής της Αίτησης)</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E441CE" w:rsidRPr="00A1484E" w:rsidRDefault="00E441CE" w:rsidP="006A13B7">
            <w:pPr>
              <w:suppressAutoHyphens w:val="0"/>
              <w:spacing w:before="120"/>
              <w:rPr>
                <w:rFonts w:asciiTheme="minorHAnsi" w:eastAsia="Calibri" w:hAnsiTheme="minorHAnsi" w:cs="Tahoma"/>
                <w:sz w:val="22"/>
                <w:szCs w:val="22"/>
                <w:lang w:val="el-GR" w:eastAsia="el-GR"/>
              </w:rPr>
            </w:pPr>
          </w:p>
        </w:tc>
      </w:tr>
    </w:tbl>
    <w:p w:rsidR="006660E4" w:rsidRPr="00C56D04" w:rsidRDefault="006660E4" w:rsidP="006A13B7">
      <w:pPr>
        <w:rPr>
          <w:lang w:val="el-GR"/>
        </w:rPr>
      </w:pPr>
    </w:p>
    <w:tbl>
      <w:tblPr>
        <w:tblW w:w="9639" w:type="dxa"/>
        <w:tblInd w:w="-459" w:type="dxa"/>
        <w:tblLook w:val="0000" w:firstRow="0" w:lastRow="0" w:firstColumn="0" w:lastColumn="0" w:noHBand="0" w:noVBand="0"/>
      </w:tblPr>
      <w:tblGrid>
        <w:gridCol w:w="993"/>
        <w:gridCol w:w="425"/>
        <w:gridCol w:w="326"/>
        <w:gridCol w:w="1353"/>
        <w:gridCol w:w="503"/>
        <w:gridCol w:w="19"/>
        <w:gridCol w:w="1756"/>
        <w:gridCol w:w="717"/>
        <w:gridCol w:w="830"/>
        <w:gridCol w:w="246"/>
        <w:gridCol w:w="2471"/>
      </w:tblGrid>
      <w:tr w:rsidR="006660E4" w:rsidRPr="00C56D04" w:rsidTr="00074E35">
        <w:trPr>
          <w:trHeight w:val="411"/>
        </w:trPr>
        <w:tc>
          <w:tcPr>
            <w:tcW w:w="141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660E4" w:rsidRPr="00A500E1" w:rsidRDefault="00A1484E" w:rsidP="00380CC8">
            <w:pPr>
              <w:suppressAutoHyphens w:val="0"/>
              <w:spacing w:line="259" w:lineRule="auto"/>
              <w:jc w:val="left"/>
              <w:rPr>
                <w:rFonts w:asciiTheme="minorHAnsi" w:eastAsia="Calibri" w:hAnsiTheme="minorHAnsi"/>
                <w:b/>
                <w:caps/>
                <w:sz w:val="22"/>
                <w:szCs w:val="22"/>
                <w:lang w:val="el-GR" w:eastAsia="en-US"/>
              </w:rPr>
            </w:pPr>
            <w:r>
              <w:rPr>
                <w:rFonts w:asciiTheme="minorHAnsi" w:hAnsiTheme="minorHAnsi"/>
                <w:b/>
                <w:sz w:val="22"/>
                <w:szCs w:val="22"/>
                <w:lang w:val="el-GR"/>
              </w:rPr>
              <w:t>1</w:t>
            </w:r>
            <w:r w:rsidR="00C56D04">
              <w:rPr>
                <w:rFonts w:asciiTheme="minorHAnsi" w:hAnsiTheme="minorHAnsi"/>
                <w:b/>
                <w:sz w:val="22"/>
                <w:szCs w:val="22"/>
                <w:lang w:val="el-GR"/>
              </w:rPr>
              <w:t>6</w:t>
            </w:r>
            <w:r w:rsidR="000C5647">
              <w:rPr>
                <w:rFonts w:asciiTheme="minorHAnsi" w:hAnsiTheme="minorHAnsi"/>
                <w:b/>
                <w:sz w:val="22"/>
                <w:szCs w:val="22"/>
                <w:lang w:val="el-GR"/>
              </w:rPr>
              <w:t>.2</w:t>
            </w:r>
          </w:p>
        </w:tc>
        <w:tc>
          <w:tcPr>
            <w:tcW w:w="8221" w:type="dxa"/>
            <w:gridSpan w:val="9"/>
            <w:tcBorders>
              <w:top w:val="single" w:sz="4" w:space="0" w:color="auto"/>
              <w:left w:val="nil"/>
              <w:bottom w:val="single" w:sz="4" w:space="0" w:color="auto"/>
              <w:right w:val="single" w:sz="4" w:space="0" w:color="auto"/>
            </w:tcBorders>
            <w:shd w:val="pct20" w:color="auto" w:fill="auto"/>
            <w:noWrap/>
            <w:vAlign w:val="center"/>
          </w:tcPr>
          <w:p w:rsidR="006660E4" w:rsidRPr="00A500E1" w:rsidRDefault="006660E4" w:rsidP="00380CC8">
            <w:pPr>
              <w:suppressAutoHyphens w:val="0"/>
              <w:spacing w:line="259" w:lineRule="auto"/>
              <w:jc w:val="left"/>
              <w:rPr>
                <w:rFonts w:asciiTheme="minorHAnsi" w:eastAsia="Calibri" w:hAnsiTheme="minorHAnsi"/>
                <w:b/>
                <w:caps/>
                <w:sz w:val="22"/>
                <w:szCs w:val="22"/>
                <w:lang w:val="el-GR" w:eastAsia="en-US"/>
              </w:rPr>
            </w:pPr>
            <w:r w:rsidRPr="00A500E1">
              <w:rPr>
                <w:rFonts w:asciiTheme="minorHAnsi" w:eastAsia="Calibri" w:hAnsiTheme="minorHAnsi" w:cs="Tahoma"/>
                <w:b/>
                <w:sz w:val="22"/>
                <w:szCs w:val="22"/>
                <w:lang w:val="el-GR" w:eastAsia="el-GR"/>
              </w:rPr>
              <w:t>ΛΟΙΠΑ ΧΑΡΑΚΤΗΡΙΣΤΙΚΑ ΥΠΟΨΗΦΙΟΥ ΔΙΚΑΙΟΥΧΟΥ</w:t>
            </w:r>
          </w:p>
        </w:tc>
      </w:tr>
      <w:tr w:rsidR="00A8398F" w:rsidRPr="00985ACF" w:rsidTr="0093432B">
        <w:trPr>
          <w:trHeight w:val="550"/>
        </w:trPr>
        <w:tc>
          <w:tcPr>
            <w:tcW w:w="9639" w:type="dxa"/>
            <w:gridSpan w:val="11"/>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398F" w:rsidRPr="000B5649" w:rsidRDefault="003970B1" w:rsidP="006A13B7">
            <w:pPr>
              <w:suppressAutoHyphens w:val="0"/>
              <w:spacing w:line="259" w:lineRule="auto"/>
              <w:jc w:val="left"/>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1</w:t>
            </w:r>
            <w:r w:rsidR="00C56D04" w:rsidRPr="000B5649">
              <w:rPr>
                <w:rFonts w:asciiTheme="minorHAnsi" w:eastAsia="Calibri" w:hAnsiTheme="minorHAnsi"/>
                <w:b/>
                <w:caps/>
                <w:sz w:val="22"/>
                <w:szCs w:val="22"/>
                <w:lang w:val="el-GR" w:eastAsia="en-US"/>
              </w:rPr>
              <w:t>6</w:t>
            </w:r>
            <w:r w:rsidR="000C5647" w:rsidRPr="000B5649">
              <w:rPr>
                <w:rFonts w:asciiTheme="minorHAnsi" w:eastAsia="Calibri" w:hAnsiTheme="minorHAnsi"/>
                <w:b/>
                <w:caps/>
                <w:sz w:val="22"/>
                <w:szCs w:val="22"/>
                <w:lang w:val="el-GR" w:eastAsia="en-US"/>
              </w:rPr>
              <w:t>.2</w:t>
            </w:r>
            <w:r w:rsidRPr="000B5649">
              <w:rPr>
                <w:rFonts w:asciiTheme="minorHAnsi" w:eastAsia="Calibri" w:hAnsiTheme="minorHAnsi"/>
                <w:b/>
                <w:caps/>
                <w:sz w:val="22"/>
                <w:szCs w:val="22"/>
                <w:lang w:val="el-GR" w:eastAsia="en-US"/>
              </w:rPr>
              <w:t>.1 ΕΚΠΑΙΔΕΥΣΗ</w:t>
            </w:r>
          </w:p>
          <w:p w:rsidR="009F42F8" w:rsidRPr="000B5649" w:rsidRDefault="009F42F8" w:rsidP="00380CC8">
            <w:pPr>
              <w:suppressAutoHyphens w:val="0"/>
              <w:spacing w:line="259" w:lineRule="auto"/>
              <w:rPr>
                <w:rFonts w:asciiTheme="minorHAnsi" w:eastAsia="Calibri" w:hAnsiTheme="minorHAnsi"/>
                <w:b/>
                <w:sz w:val="22"/>
                <w:szCs w:val="22"/>
                <w:lang w:val="el-GR" w:eastAsia="en-US"/>
              </w:rPr>
            </w:pPr>
            <w:r w:rsidRPr="000B5649">
              <w:rPr>
                <w:rFonts w:asciiTheme="minorHAnsi" w:eastAsia="Calibri" w:hAnsiTheme="minorHAnsi"/>
                <w:sz w:val="22"/>
                <w:szCs w:val="22"/>
                <w:lang w:val="el-GR" w:eastAsia="en-US"/>
              </w:rPr>
              <w:t xml:space="preserve">Δε συμπληρώνεται </w:t>
            </w:r>
            <w:r w:rsidR="00380CC8" w:rsidRPr="000B5649">
              <w:rPr>
                <w:rFonts w:asciiTheme="minorHAnsi" w:eastAsia="Calibri" w:hAnsiTheme="minorHAnsi"/>
                <w:sz w:val="22"/>
                <w:szCs w:val="22"/>
                <w:lang w:val="el-GR" w:eastAsia="en-US"/>
              </w:rPr>
              <w:t xml:space="preserve">εκπαίδευση που δε σχετίζεται με τη φύση και το αντικείμενο του προτεινόμενου έργου </w:t>
            </w:r>
          </w:p>
        </w:tc>
      </w:tr>
      <w:tr w:rsidR="006660E4" w:rsidRPr="00A500E1" w:rsidTr="00E441CE">
        <w:trPr>
          <w:trHeight w:val="511"/>
        </w:trPr>
        <w:tc>
          <w:tcPr>
            <w:tcW w:w="36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660E4" w:rsidRPr="000B5649" w:rsidRDefault="006660E4" w:rsidP="00E441CE">
            <w:pPr>
              <w:suppressAutoHyphens w:val="0"/>
              <w:spacing w:after="60" w:line="259" w:lineRule="auto"/>
              <w:jc w:val="center"/>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Τίτλος Σπουδών</w:t>
            </w:r>
          </w:p>
        </w:tc>
        <w:tc>
          <w:tcPr>
            <w:tcW w:w="3549" w:type="dxa"/>
            <w:gridSpan w:val="4"/>
            <w:tcBorders>
              <w:top w:val="single" w:sz="4" w:space="0" w:color="auto"/>
              <w:left w:val="nil"/>
              <w:bottom w:val="single" w:sz="4" w:space="0" w:color="auto"/>
              <w:right w:val="single" w:sz="4" w:space="0" w:color="auto"/>
            </w:tcBorders>
            <w:shd w:val="clear" w:color="auto" w:fill="auto"/>
            <w:noWrap/>
            <w:vAlign w:val="center"/>
          </w:tcPr>
          <w:p w:rsidR="006660E4" w:rsidRPr="000B5649" w:rsidRDefault="006660E4" w:rsidP="00E441CE">
            <w:pPr>
              <w:suppressAutoHyphens w:val="0"/>
              <w:spacing w:after="60" w:line="259" w:lineRule="auto"/>
              <w:jc w:val="center"/>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Εκπαιδευτικό ΙΔΡΥΜΑ/Τμήμα/ΚΑΤΕΥΘΥΝΣΗ</w:t>
            </w:r>
          </w:p>
        </w:tc>
        <w:tc>
          <w:tcPr>
            <w:tcW w:w="2471" w:type="dxa"/>
            <w:tcBorders>
              <w:top w:val="single" w:sz="4" w:space="0" w:color="auto"/>
              <w:left w:val="nil"/>
              <w:bottom w:val="single" w:sz="4" w:space="0" w:color="auto"/>
              <w:right w:val="single" w:sz="4" w:space="0" w:color="auto"/>
            </w:tcBorders>
            <w:shd w:val="clear" w:color="auto" w:fill="auto"/>
            <w:vAlign w:val="center"/>
          </w:tcPr>
          <w:p w:rsidR="006660E4" w:rsidRPr="000B5649" w:rsidRDefault="006660E4" w:rsidP="00E441CE">
            <w:pPr>
              <w:suppressAutoHyphens w:val="0"/>
              <w:spacing w:after="60" w:line="259" w:lineRule="auto"/>
              <w:jc w:val="center"/>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ΠΕΡΙΓΡΑΦΗ</w:t>
            </w:r>
          </w:p>
        </w:tc>
      </w:tr>
      <w:tr w:rsidR="006660E4" w:rsidRPr="00A500E1" w:rsidTr="00380CC8">
        <w:trPr>
          <w:trHeight w:val="240"/>
        </w:trPr>
        <w:tc>
          <w:tcPr>
            <w:tcW w:w="36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9" w:type="dxa"/>
            <w:gridSpan w:val="4"/>
            <w:tcBorders>
              <w:top w:val="single" w:sz="4" w:space="0" w:color="auto"/>
              <w:left w:val="nil"/>
              <w:bottom w:val="single" w:sz="4" w:space="0" w:color="auto"/>
              <w:right w:val="single" w:sz="4" w:space="0" w:color="auto"/>
            </w:tcBorders>
            <w:shd w:val="clear" w:color="auto" w:fill="auto"/>
            <w:noWrap/>
            <w:vAlign w:val="bottom"/>
          </w:tcPr>
          <w:p w:rsidR="006660E4" w:rsidRPr="000B5649" w:rsidRDefault="006660E4" w:rsidP="006A13B7">
            <w:pPr>
              <w:suppressAutoHyphens w:val="0"/>
              <w:spacing w:after="160" w:line="259" w:lineRule="auto"/>
              <w:jc w:val="right"/>
              <w:rPr>
                <w:rFonts w:asciiTheme="minorHAnsi" w:eastAsia="Calibri" w:hAnsiTheme="minorHAnsi" w:cs="Arial"/>
                <w:sz w:val="22"/>
                <w:szCs w:val="22"/>
                <w:lang w:val="el-GR" w:eastAsia="en-US"/>
              </w:rPr>
            </w:pPr>
          </w:p>
        </w:tc>
        <w:tc>
          <w:tcPr>
            <w:tcW w:w="2471" w:type="dxa"/>
            <w:tcBorders>
              <w:top w:val="single" w:sz="4" w:space="0" w:color="auto"/>
              <w:left w:val="nil"/>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center"/>
              <w:rPr>
                <w:rFonts w:asciiTheme="minorHAnsi" w:eastAsia="Calibri" w:hAnsiTheme="minorHAnsi" w:cs="Arial"/>
                <w:sz w:val="22"/>
                <w:szCs w:val="22"/>
                <w:lang w:val="el-GR" w:eastAsia="en-US"/>
              </w:rPr>
            </w:pPr>
          </w:p>
        </w:tc>
      </w:tr>
      <w:tr w:rsidR="006660E4" w:rsidRPr="00A500E1" w:rsidTr="00380CC8">
        <w:trPr>
          <w:trHeight w:val="360"/>
        </w:trPr>
        <w:tc>
          <w:tcPr>
            <w:tcW w:w="3619" w:type="dxa"/>
            <w:gridSpan w:val="6"/>
            <w:tcBorders>
              <w:top w:val="nil"/>
              <w:left w:val="single" w:sz="4" w:space="0" w:color="auto"/>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9" w:type="dxa"/>
            <w:gridSpan w:val="4"/>
            <w:tcBorders>
              <w:top w:val="nil"/>
              <w:left w:val="nil"/>
              <w:bottom w:val="single" w:sz="4" w:space="0" w:color="auto"/>
              <w:right w:val="single" w:sz="4" w:space="0" w:color="auto"/>
            </w:tcBorders>
            <w:shd w:val="clear" w:color="auto" w:fill="auto"/>
            <w:noWrap/>
            <w:vAlign w:val="bottom"/>
          </w:tcPr>
          <w:p w:rsidR="006660E4" w:rsidRPr="000B5649" w:rsidRDefault="006660E4" w:rsidP="006A13B7">
            <w:pPr>
              <w:suppressAutoHyphens w:val="0"/>
              <w:spacing w:after="160" w:line="259" w:lineRule="auto"/>
              <w:jc w:val="right"/>
              <w:rPr>
                <w:rFonts w:asciiTheme="minorHAnsi" w:eastAsia="Calibri" w:hAnsiTheme="minorHAnsi" w:cs="Arial"/>
                <w:sz w:val="22"/>
                <w:szCs w:val="22"/>
                <w:lang w:val="el-GR" w:eastAsia="en-US"/>
              </w:rPr>
            </w:pPr>
          </w:p>
        </w:tc>
        <w:tc>
          <w:tcPr>
            <w:tcW w:w="2471" w:type="dxa"/>
            <w:tcBorders>
              <w:top w:val="nil"/>
              <w:left w:val="nil"/>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center"/>
              <w:rPr>
                <w:rFonts w:asciiTheme="minorHAnsi" w:eastAsia="Calibri" w:hAnsiTheme="minorHAnsi" w:cs="Arial"/>
                <w:sz w:val="22"/>
                <w:szCs w:val="22"/>
                <w:lang w:val="el-GR" w:eastAsia="en-US"/>
              </w:rPr>
            </w:pPr>
            <w:r w:rsidRPr="000B5649">
              <w:rPr>
                <w:rFonts w:asciiTheme="minorHAnsi" w:eastAsia="Calibri" w:hAnsiTheme="minorHAnsi" w:cs="Arial"/>
                <w:sz w:val="22"/>
                <w:szCs w:val="22"/>
                <w:lang w:val="el-GR" w:eastAsia="en-US"/>
              </w:rPr>
              <w:t> </w:t>
            </w:r>
          </w:p>
        </w:tc>
      </w:tr>
      <w:tr w:rsidR="006660E4" w:rsidRPr="00A500E1" w:rsidTr="00380CC8">
        <w:trPr>
          <w:trHeight w:val="199"/>
        </w:trPr>
        <w:tc>
          <w:tcPr>
            <w:tcW w:w="3619" w:type="dxa"/>
            <w:gridSpan w:val="6"/>
            <w:tcBorders>
              <w:top w:val="nil"/>
              <w:left w:val="single" w:sz="4" w:space="0" w:color="auto"/>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9" w:type="dxa"/>
            <w:gridSpan w:val="4"/>
            <w:tcBorders>
              <w:top w:val="nil"/>
              <w:left w:val="nil"/>
              <w:bottom w:val="single" w:sz="4" w:space="0" w:color="auto"/>
              <w:right w:val="single" w:sz="4" w:space="0" w:color="auto"/>
            </w:tcBorders>
            <w:shd w:val="clear" w:color="auto" w:fill="auto"/>
            <w:noWrap/>
            <w:vAlign w:val="bottom"/>
          </w:tcPr>
          <w:p w:rsidR="006660E4" w:rsidRPr="000B5649" w:rsidRDefault="006660E4" w:rsidP="006A13B7">
            <w:pPr>
              <w:suppressAutoHyphens w:val="0"/>
              <w:spacing w:after="160" w:line="259" w:lineRule="auto"/>
              <w:jc w:val="right"/>
              <w:rPr>
                <w:rFonts w:asciiTheme="minorHAnsi" w:eastAsia="Calibri" w:hAnsiTheme="minorHAnsi" w:cs="Arial"/>
                <w:sz w:val="22"/>
                <w:szCs w:val="22"/>
                <w:lang w:val="el-GR" w:eastAsia="en-US"/>
              </w:rPr>
            </w:pPr>
          </w:p>
        </w:tc>
        <w:tc>
          <w:tcPr>
            <w:tcW w:w="2471" w:type="dxa"/>
            <w:tcBorders>
              <w:top w:val="nil"/>
              <w:left w:val="nil"/>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center"/>
              <w:rPr>
                <w:rFonts w:asciiTheme="minorHAnsi" w:eastAsia="Calibri" w:hAnsiTheme="minorHAnsi" w:cs="Arial"/>
                <w:sz w:val="22"/>
                <w:szCs w:val="22"/>
                <w:lang w:val="el-GR" w:eastAsia="en-US"/>
              </w:rPr>
            </w:pPr>
            <w:r w:rsidRPr="000B5649">
              <w:rPr>
                <w:rFonts w:asciiTheme="minorHAnsi" w:eastAsia="Calibri" w:hAnsiTheme="minorHAnsi" w:cs="Arial"/>
                <w:sz w:val="22"/>
                <w:szCs w:val="22"/>
                <w:lang w:val="el-GR" w:eastAsia="en-US"/>
              </w:rPr>
              <w:t> </w:t>
            </w:r>
          </w:p>
        </w:tc>
      </w:tr>
      <w:tr w:rsidR="006660E4" w:rsidRPr="00985ACF" w:rsidTr="00C56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
        </w:trPr>
        <w:tc>
          <w:tcPr>
            <w:tcW w:w="9639" w:type="dxa"/>
            <w:gridSpan w:val="11"/>
            <w:shd w:val="clear" w:color="auto" w:fill="FFFFFF" w:themeFill="background1"/>
          </w:tcPr>
          <w:p w:rsidR="0093432B" w:rsidRPr="000B5649" w:rsidRDefault="00A1484E" w:rsidP="006A13B7">
            <w:pPr>
              <w:suppressAutoHyphens w:val="0"/>
              <w:overflowPunct w:val="0"/>
              <w:autoSpaceDE w:val="0"/>
              <w:autoSpaceDN w:val="0"/>
              <w:adjustRightInd w:val="0"/>
              <w:spacing w:line="312" w:lineRule="auto"/>
              <w:textAlignment w:val="baseline"/>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1</w:t>
            </w:r>
            <w:r w:rsidR="000C5647" w:rsidRPr="000B5649">
              <w:rPr>
                <w:rFonts w:asciiTheme="minorHAnsi" w:eastAsia="Calibri" w:hAnsiTheme="minorHAnsi"/>
                <w:b/>
                <w:caps/>
                <w:sz w:val="22"/>
                <w:szCs w:val="22"/>
                <w:lang w:val="el-GR" w:eastAsia="en-US"/>
              </w:rPr>
              <w:t>6.2</w:t>
            </w:r>
            <w:r w:rsidR="00C56D04" w:rsidRPr="000B5649">
              <w:rPr>
                <w:rFonts w:asciiTheme="minorHAnsi" w:eastAsia="Calibri" w:hAnsiTheme="minorHAnsi"/>
                <w:b/>
                <w:caps/>
                <w:sz w:val="22"/>
                <w:szCs w:val="22"/>
                <w:lang w:val="el-GR" w:eastAsia="en-US"/>
              </w:rPr>
              <w:t>.2</w:t>
            </w:r>
            <w:r w:rsidR="006660E4" w:rsidRPr="000B5649">
              <w:rPr>
                <w:rFonts w:asciiTheme="minorHAnsi" w:eastAsia="Calibri" w:hAnsiTheme="minorHAnsi"/>
                <w:b/>
                <w:caps/>
                <w:sz w:val="22"/>
                <w:szCs w:val="22"/>
                <w:lang w:val="el-GR" w:eastAsia="en-US"/>
              </w:rPr>
              <w:t xml:space="preserve"> τεκμηριωση Συνάφειασ ΕΚΠΑΙΔΕΥΣΗς με ΤΟ ΠΡΟΤΕΙΝΟΜΕΝΟ ΕΡΓΟ</w:t>
            </w:r>
          </w:p>
          <w:p w:rsidR="006660E4" w:rsidRPr="000B5649" w:rsidRDefault="0093432B" w:rsidP="006A13B7">
            <w:pPr>
              <w:suppressAutoHyphens w:val="0"/>
              <w:overflowPunct w:val="0"/>
              <w:autoSpaceDE w:val="0"/>
              <w:autoSpaceDN w:val="0"/>
              <w:adjustRightInd w:val="0"/>
              <w:spacing w:line="312" w:lineRule="auto"/>
              <w:textAlignment w:val="baseline"/>
              <w:rPr>
                <w:rFonts w:asciiTheme="minorHAnsi" w:hAnsiTheme="minorHAnsi"/>
                <w:sz w:val="22"/>
                <w:szCs w:val="22"/>
                <w:lang w:val="el-GR" w:eastAsia="el-GR"/>
              </w:rPr>
            </w:pPr>
            <w:r w:rsidRPr="000B5649">
              <w:rPr>
                <w:rFonts w:asciiTheme="minorHAnsi" w:hAnsiTheme="minorHAnsi"/>
                <w:sz w:val="22"/>
                <w:szCs w:val="22"/>
                <w:lang w:val="el-GR" w:eastAsia="el-GR"/>
              </w:rPr>
              <w:t>Προηγούμενη αποδεδειγμένη απασχόληση σε αντικείμενο σχετικό με τη φύση της πρότασης</w:t>
            </w:r>
          </w:p>
        </w:tc>
      </w:tr>
      <w:tr w:rsidR="006660E4" w:rsidRPr="00985ACF" w:rsidTr="00711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33"/>
        </w:trPr>
        <w:tc>
          <w:tcPr>
            <w:tcW w:w="9639" w:type="dxa"/>
            <w:gridSpan w:val="11"/>
            <w:tcBorders>
              <w:top w:val="dashed" w:sz="4" w:space="0" w:color="auto"/>
            </w:tcBorders>
          </w:tcPr>
          <w:p w:rsidR="006660E4" w:rsidRPr="000B5649" w:rsidRDefault="006660E4" w:rsidP="006A13B7">
            <w:pPr>
              <w:suppressAutoHyphens w:val="0"/>
              <w:overflowPunct w:val="0"/>
              <w:autoSpaceDE w:val="0"/>
              <w:autoSpaceDN w:val="0"/>
              <w:adjustRightInd w:val="0"/>
              <w:spacing w:line="312" w:lineRule="auto"/>
              <w:jc w:val="left"/>
              <w:textAlignment w:val="baseline"/>
              <w:rPr>
                <w:rFonts w:asciiTheme="minorHAnsi" w:hAnsiTheme="minorHAnsi"/>
                <w:sz w:val="22"/>
                <w:szCs w:val="22"/>
                <w:lang w:val="el-GR" w:eastAsia="el-GR"/>
              </w:rPr>
            </w:pPr>
          </w:p>
        </w:tc>
      </w:tr>
      <w:tr w:rsidR="006660E4" w:rsidRPr="00985ACF" w:rsidTr="00711A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93"/>
        </w:trPr>
        <w:tc>
          <w:tcPr>
            <w:tcW w:w="9639" w:type="dxa"/>
            <w:gridSpan w:val="11"/>
            <w:shd w:val="clear" w:color="auto" w:fill="FFFFFF" w:themeFill="background1"/>
          </w:tcPr>
          <w:p w:rsidR="006660E4" w:rsidRPr="000B5649" w:rsidRDefault="00A1484E" w:rsidP="006A13B7">
            <w:pPr>
              <w:suppressAutoHyphens w:val="0"/>
              <w:spacing w:line="259" w:lineRule="auto"/>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lastRenderedPageBreak/>
              <w:t>1</w:t>
            </w:r>
            <w:r w:rsidR="00C56D04" w:rsidRPr="000B5649">
              <w:rPr>
                <w:rFonts w:asciiTheme="minorHAnsi" w:eastAsia="Calibri" w:hAnsiTheme="minorHAnsi"/>
                <w:b/>
                <w:caps/>
                <w:sz w:val="22"/>
                <w:szCs w:val="22"/>
                <w:lang w:val="el-GR" w:eastAsia="en-US"/>
              </w:rPr>
              <w:t>6</w:t>
            </w:r>
            <w:r w:rsidR="000C5647" w:rsidRPr="000B5649">
              <w:rPr>
                <w:rFonts w:asciiTheme="minorHAnsi" w:eastAsia="Calibri" w:hAnsiTheme="minorHAnsi"/>
                <w:b/>
                <w:caps/>
                <w:sz w:val="22"/>
                <w:szCs w:val="22"/>
                <w:lang w:val="el-GR" w:eastAsia="en-US"/>
              </w:rPr>
              <w:t>.2</w:t>
            </w:r>
            <w:r w:rsidR="00C56D04" w:rsidRPr="000B5649">
              <w:rPr>
                <w:rFonts w:asciiTheme="minorHAnsi" w:eastAsia="Calibri" w:hAnsiTheme="minorHAnsi"/>
                <w:b/>
                <w:caps/>
                <w:sz w:val="22"/>
                <w:szCs w:val="22"/>
                <w:lang w:val="el-GR" w:eastAsia="en-US"/>
              </w:rPr>
              <w:t>.3</w:t>
            </w:r>
            <w:r w:rsidR="006660E4" w:rsidRPr="000B5649">
              <w:rPr>
                <w:rFonts w:asciiTheme="minorHAnsi" w:eastAsia="Calibri" w:hAnsiTheme="minorHAnsi"/>
                <w:b/>
                <w:caps/>
                <w:sz w:val="22"/>
                <w:szCs w:val="22"/>
                <w:lang w:val="el-GR" w:eastAsia="en-US"/>
              </w:rPr>
              <w:t xml:space="preserve"> επαγγελματικη καταρτιση ΤΟΥΛΑΧΙΣΤΟΝ 200 ΩΡΩΝ σχετικη με το προτεινομενο εργο</w:t>
            </w:r>
          </w:p>
          <w:p w:rsidR="006660E4" w:rsidRPr="000B5649" w:rsidRDefault="006660E4" w:rsidP="006A13B7">
            <w:pPr>
              <w:suppressAutoHyphens w:val="0"/>
              <w:spacing w:line="259" w:lineRule="auto"/>
              <w:rPr>
                <w:rFonts w:asciiTheme="minorHAnsi" w:eastAsia="Calibri" w:hAnsiTheme="minorHAnsi"/>
                <w:b/>
                <w:bCs/>
                <w:caps/>
                <w:sz w:val="22"/>
                <w:szCs w:val="22"/>
                <w:lang w:val="el-GR" w:eastAsia="en-US"/>
              </w:rPr>
            </w:pPr>
            <w:r w:rsidRPr="000B5649">
              <w:rPr>
                <w:rFonts w:asciiTheme="minorHAnsi" w:eastAsia="Calibri" w:hAnsiTheme="minorHAnsi"/>
                <w:sz w:val="22"/>
                <w:szCs w:val="22"/>
                <w:lang w:val="el-GR" w:eastAsia="en-US"/>
              </w:rPr>
              <w:t>Δε συμπληρώνεται επαγγελματική κατάρτιση που δε σχετίζεται με τη φύση και το αντικείμενο του προτεινόμενου έργου</w:t>
            </w:r>
          </w:p>
        </w:tc>
      </w:tr>
      <w:tr w:rsidR="006660E4" w:rsidRPr="00A500E1" w:rsidTr="00380C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1"/>
        </w:trPr>
        <w:tc>
          <w:tcPr>
            <w:tcW w:w="3097" w:type="dxa"/>
            <w:gridSpan w:val="4"/>
            <w:shd w:val="clear" w:color="auto" w:fill="CCCCCC"/>
          </w:tcPr>
          <w:p w:rsidR="006660E4" w:rsidRPr="000B5649" w:rsidRDefault="006660E4" w:rsidP="00380CC8">
            <w:pPr>
              <w:suppressAutoHyphens w:val="0"/>
              <w:spacing w:line="259" w:lineRule="auto"/>
              <w:jc w:val="center"/>
              <w:rPr>
                <w:rFonts w:asciiTheme="minorHAnsi" w:eastAsia="Calibri" w:hAnsiTheme="minorHAnsi"/>
                <w:b/>
                <w:bCs/>
                <w:caps/>
                <w:sz w:val="22"/>
                <w:szCs w:val="22"/>
                <w:lang w:val="el-GR" w:eastAsia="en-US"/>
              </w:rPr>
            </w:pPr>
            <w:r w:rsidRPr="000B5649">
              <w:rPr>
                <w:rFonts w:asciiTheme="minorHAnsi" w:eastAsia="Calibri" w:hAnsiTheme="minorHAnsi"/>
                <w:b/>
                <w:bCs/>
                <w:caps/>
                <w:sz w:val="22"/>
                <w:szCs w:val="22"/>
                <w:lang w:val="el-GR" w:eastAsia="en-US"/>
              </w:rPr>
              <w:t>αριθμοσ ωρων</w:t>
            </w:r>
          </w:p>
        </w:tc>
        <w:tc>
          <w:tcPr>
            <w:tcW w:w="2995" w:type="dxa"/>
            <w:gridSpan w:val="4"/>
            <w:shd w:val="clear" w:color="auto" w:fill="CCCCCC"/>
          </w:tcPr>
          <w:p w:rsidR="006660E4" w:rsidRPr="000B5649" w:rsidRDefault="006660E4" w:rsidP="00380CC8">
            <w:pPr>
              <w:suppressAutoHyphens w:val="0"/>
              <w:spacing w:line="259" w:lineRule="auto"/>
              <w:jc w:val="center"/>
              <w:rPr>
                <w:rFonts w:asciiTheme="minorHAnsi" w:eastAsia="Calibri" w:hAnsiTheme="minorHAnsi"/>
                <w:b/>
                <w:bCs/>
                <w:caps/>
                <w:sz w:val="22"/>
                <w:szCs w:val="22"/>
                <w:lang w:val="el-GR" w:eastAsia="en-US"/>
              </w:rPr>
            </w:pPr>
            <w:r w:rsidRPr="000B5649">
              <w:rPr>
                <w:rFonts w:asciiTheme="minorHAnsi" w:eastAsia="Calibri" w:hAnsiTheme="minorHAnsi"/>
                <w:b/>
                <w:bCs/>
                <w:caps/>
                <w:sz w:val="22"/>
                <w:szCs w:val="22"/>
                <w:lang w:val="el-GR" w:eastAsia="en-US"/>
              </w:rPr>
              <w:t>Αντικείμενο καταρτισησ</w:t>
            </w:r>
          </w:p>
        </w:tc>
        <w:tc>
          <w:tcPr>
            <w:tcW w:w="3547" w:type="dxa"/>
            <w:gridSpan w:val="3"/>
            <w:shd w:val="clear" w:color="auto" w:fill="CCCCCC"/>
          </w:tcPr>
          <w:p w:rsidR="006660E4" w:rsidRPr="000B5649" w:rsidRDefault="006660E4" w:rsidP="00380CC8">
            <w:pPr>
              <w:suppressAutoHyphens w:val="0"/>
              <w:spacing w:line="259" w:lineRule="auto"/>
              <w:jc w:val="center"/>
              <w:rPr>
                <w:rFonts w:asciiTheme="minorHAnsi" w:eastAsia="Calibri" w:hAnsiTheme="minorHAnsi"/>
                <w:b/>
                <w:bCs/>
                <w:caps/>
                <w:sz w:val="22"/>
                <w:szCs w:val="22"/>
                <w:lang w:val="el-GR" w:eastAsia="en-US"/>
              </w:rPr>
            </w:pPr>
            <w:r w:rsidRPr="000B5649">
              <w:rPr>
                <w:rFonts w:asciiTheme="minorHAnsi" w:eastAsia="Calibri" w:hAnsiTheme="minorHAnsi"/>
                <w:b/>
                <w:bCs/>
                <w:caps/>
                <w:sz w:val="22"/>
                <w:szCs w:val="22"/>
                <w:lang w:val="el-GR" w:eastAsia="en-US"/>
              </w:rPr>
              <w:t>Φορέασ καταρτισησ</w:t>
            </w:r>
          </w:p>
        </w:tc>
      </w:tr>
      <w:tr w:rsidR="006660E4" w:rsidRPr="00A500E1" w:rsidTr="00380C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49"/>
        </w:trPr>
        <w:tc>
          <w:tcPr>
            <w:tcW w:w="3097"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7" w:type="dxa"/>
            <w:gridSpan w:val="3"/>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r>
      <w:tr w:rsidR="006660E4" w:rsidRPr="00A500E1" w:rsidTr="00380C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3"/>
        </w:trPr>
        <w:tc>
          <w:tcPr>
            <w:tcW w:w="3097"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7" w:type="dxa"/>
            <w:gridSpan w:val="3"/>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r>
      <w:tr w:rsidR="00540A45" w:rsidRPr="00A500E1" w:rsidTr="00E441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1"/>
        </w:trPr>
        <w:tc>
          <w:tcPr>
            <w:tcW w:w="3097" w:type="dxa"/>
            <w:gridSpan w:val="4"/>
          </w:tcPr>
          <w:p w:rsidR="00540A45" w:rsidRPr="000B5649" w:rsidRDefault="00540A45"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540A45" w:rsidRPr="000B5649" w:rsidRDefault="00540A45" w:rsidP="006A13B7">
            <w:pPr>
              <w:suppressAutoHyphens w:val="0"/>
              <w:spacing w:after="160" w:line="259" w:lineRule="auto"/>
              <w:jc w:val="left"/>
              <w:rPr>
                <w:rFonts w:asciiTheme="minorHAnsi" w:eastAsia="Calibri" w:hAnsiTheme="minorHAnsi"/>
                <w:sz w:val="22"/>
                <w:szCs w:val="22"/>
                <w:lang w:val="el-GR" w:eastAsia="en-US"/>
              </w:rPr>
            </w:pPr>
          </w:p>
        </w:tc>
        <w:tc>
          <w:tcPr>
            <w:tcW w:w="3547" w:type="dxa"/>
            <w:gridSpan w:val="3"/>
          </w:tcPr>
          <w:p w:rsidR="00540A45" w:rsidRPr="000B5649" w:rsidRDefault="00540A45" w:rsidP="006A13B7">
            <w:pPr>
              <w:suppressAutoHyphens w:val="0"/>
              <w:spacing w:after="160" w:line="259" w:lineRule="auto"/>
              <w:jc w:val="left"/>
              <w:rPr>
                <w:rFonts w:asciiTheme="minorHAnsi" w:eastAsia="Calibri" w:hAnsiTheme="minorHAnsi"/>
                <w:sz w:val="22"/>
                <w:szCs w:val="22"/>
                <w:lang w:val="el-GR" w:eastAsia="en-US"/>
              </w:rPr>
            </w:pPr>
          </w:p>
        </w:tc>
      </w:tr>
      <w:tr w:rsidR="0093432B" w:rsidRPr="00A500E1" w:rsidTr="00E441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4"/>
        </w:trPr>
        <w:tc>
          <w:tcPr>
            <w:tcW w:w="3097" w:type="dxa"/>
            <w:gridSpan w:val="4"/>
          </w:tcPr>
          <w:p w:rsidR="0093432B" w:rsidRPr="000B5649" w:rsidRDefault="0093432B"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93432B" w:rsidRPr="000B5649" w:rsidRDefault="00491360" w:rsidP="00491360">
            <w:pPr>
              <w:tabs>
                <w:tab w:val="left" w:pos="915"/>
              </w:tabs>
              <w:suppressAutoHyphens w:val="0"/>
              <w:spacing w:after="160" w:line="259" w:lineRule="auto"/>
              <w:jc w:val="left"/>
              <w:rPr>
                <w:rFonts w:asciiTheme="minorHAnsi" w:eastAsia="Calibri" w:hAnsiTheme="minorHAnsi"/>
                <w:sz w:val="22"/>
                <w:szCs w:val="22"/>
                <w:lang w:val="el-GR" w:eastAsia="en-US"/>
              </w:rPr>
            </w:pPr>
            <w:r w:rsidRPr="000B5649">
              <w:rPr>
                <w:rFonts w:asciiTheme="minorHAnsi" w:eastAsia="Calibri" w:hAnsiTheme="minorHAnsi"/>
                <w:sz w:val="22"/>
                <w:szCs w:val="22"/>
                <w:lang w:val="el-GR" w:eastAsia="en-US"/>
              </w:rPr>
              <w:tab/>
            </w:r>
          </w:p>
        </w:tc>
        <w:tc>
          <w:tcPr>
            <w:tcW w:w="3547" w:type="dxa"/>
            <w:gridSpan w:val="3"/>
          </w:tcPr>
          <w:p w:rsidR="0093432B" w:rsidRPr="000B5649" w:rsidRDefault="0093432B" w:rsidP="006A13B7">
            <w:pPr>
              <w:suppressAutoHyphens w:val="0"/>
              <w:spacing w:after="160" w:line="259" w:lineRule="auto"/>
              <w:jc w:val="left"/>
              <w:rPr>
                <w:rFonts w:asciiTheme="minorHAnsi" w:eastAsia="Calibri" w:hAnsiTheme="minorHAnsi"/>
                <w:sz w:val="22"/>
                <w:szCs w:val="22"/>
                <w:lang w:val="el-GR" w:eastAsia="en-US"/>
              </w:rPr>
            </w:pPr>
          </w:p>
        </w:tc>
      </w:tr>
      <w:tr w:rsidR="006660E4" w:rsidRPr="00985ACF" w:rsidTr="00934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639" w:type="dxa"/>
            <w:gridSpan w:val="11"/>
            <w:shd w:val="clear" w:color="auto" w:fill="FFFFFF" w:themeFill="background1"/>
          </w:tcPr>
          <w:p w:rsidR="006660E4" w:rsidRPr="000B5649" w:rsidRDefault="00A1484E" w:rsidP="0093432B">
            <w:pPr>
              <w:suppressAutoHyphens w:val="0"/>
              <w:spacing w:line="259" w:lineRule="auto"/>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1</w:t>
            </w:r>
            <w:r w:rsidR="000C5647" w:rsidRPr="000B5649">
              <w:rPr>
                <w:rFonts w:asciiTheme="minorHAnsi" w:eastAsia="Calibri" w:hAnsiTheme="minorHAnsi"/>
                <w:b/>
                <w:caps/>
                <w:sz w:val="22"/>
                <w:szCs w:val="22"/>
                <w:lang w:val="el-GR" w:eastAsia="en-US"/>
              </w:rPr>
              <w:t>6.2</w:t>
            </w:r>
            <w:r w:rsidR="00C56D04" w:rsidRPr="000B5649">
              <w:rPr>
                <w:rFonts w:asciiTheme="minorHAnsi" w:eastAsia="Calibri" w:hAnsiTheme="minorHAnsi"/>
                <w:b/>
                <w:caps/>
                <w:sz w:val="22"/>
                <w:szCs w:val="22"/>
                <w:lang w:val="el-GR" w:eastAsia="en-US"/>
              </w:rPr>
              <w:t>.4</w:t>
            </w:r>
            <w:r w:rsidR="006660E4" w:rsidRPr="000B5649">
              <w:rPr>
                <w:rFonts w:asciiTheme="minorHAnsi" w:eastAsia="Calibri" w:hAnsiTheme="minorHAnsi"/>
                <w:b/>
                <w:caps/>
                <w:sz w:val="22"/>
                <w:szCs w:val="22"/>
                <w:lang w:val="el-GR" w:eastAsia="en-US"/>
              </w:rPr>
              <w:t xml:space="preserve"> επαγγελματικη Εμπειρία σχετικη με το προτεινομενο εργο</w:t>
            </w:r>
          </w:p>
          <w:p w:rsidR="006660E4" w:rsidRPr="000B5649" w:rsidRDefault="006660E4" w:rsidP="0093432B">
            <w:pPr>
              <w:suppressAutoHyphens w:val="0"/>
              <w:spacing w:line="259" w:lineRule="auto"/>
              <w:rPr>
                <w:rFonts w:asciiTheme="minorHAnsi" w:eastAsia="Calibri" w:hAnsiTheme="minorHAnsi"/>
                <w:b/>
                <w:bCs/>
                <w:caps/>
                <w:sz w:val="22"/>
                <w:szCs w:val="22"/>
                <w:lang w:val="el-GR" w:eastAsia="en-US"/>
              </w:rPr>
            </w:pPr>
            <w:r w:rsidRPr="000B5649">
              <w:rPr>
                <w:rFonts w:asciiTheme="minorHAnsi" w:hAnsiTheme="minorHAnsi"/>
                <w:sz w:val="22"/>
                <w:szCs w:val="22"/>
                <w:lang w:val="el-GR" w:eastAsia="el-GR"/>
              </w:rPr>
              <w:t>Αναφέρετε την προηγούμενη αποδεδειγμένη απασχόληση σε αντικείμενο σχετικό με τη φύση τη</w:t>
            </w:r>
            <w:r w:rsidR="0093432B" w:rsidRPr="000B5649">
              <w:rPr>
                <w:rFonts w:asciiTheme="minorHAnsi" w:hAnsiTheme="minorHAnsi"/>
                <w:sz w:val="22"/>
                <w:szCs w:val="22"/>
                <w:lang w:val="el-GR" w:eastAsia="el-GR"/>
              </w:rPr>
              <w:t>ς πρότασης</w:t>
            </w: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Από</w:t>
            </w:r>
          </w:p>
        </w:tc>
        <w:tc>
          <w:tcPr>
            <w:tcW w:w="751"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ΕΩΣ</w:t>
            </w:r>
          </w:p>
        </w:tc>
        <w:tc>
          <w:tcPr>
            <w:tcW w:w="1856"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Επωνυμία Φορέα Επιχείρησης</w:t>
            </w:r>
          </w:p>
        </w:tc>
        <w:tc>
          <w:tcPr>
            <w:tcW w:w="1775"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Δραστηριότητα Επιχείρησης</w:t>
            </w:r>
          </w:p>
        </w:tc>
        <w:tc>
          <w:tcPr>
            <w:tcW w:w="1547"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Τίτλος θέσης Εργασίας</w:t>
            </w:r>
          </w:p>
        </w:tc>
        <w:tc>
          <w:tcPr>
            <w:tcW w:w="2717"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Αντικείμενο Δραστηριότητας</w:t>
            </w: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97FB7" w:rsidTr="000C56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68"/>
        </w:trPr>
        <w:tc>
          <w:tcPr>
            <w:tcW w:w="9639" w:type="dxa"/>
            <w:gridSpan w:val="11"/>
            <w:tcBorders>
              <w:top w:val="dashed" w:sz="4" w:space="0" w:color="auto"/>
            </w:tcBorders>
          </w:tcPr>
          <w:p w:rsidR="006660E4" w:rsidRPr="00A500E1" w:rsidRDefault="006660E4" w:rsidP="006660E4">
            <w:pPr>
              <w:suppressAutoHyphens w:val="0"/>
              <w:overflowPunct w:val="0"/>
              <w:autoSpaceDE w:val="0"/>
              <w:autoSpaceDN w:val="0"/>
              <w:adjustRightInd w:val="0"/>
              <w:spacing w:line="312" w:lineRule="auto"/>
              <w:jc w:val="left"/>
              <w:textAlignment w:val="baseline"/>
              <w:rPr>
                <w:rFonts w:asciiTheme="minorHAnsi" w:hAnsiTheme="minorHAnsi"/>
                <w:sz w:val="22"/>
                <w:szCs w:val="20"/>
                <w:lang w:val="el-GR" w:eastAsia="el-GR"/>
              </w:rPr>
            </w:pPr>
          </w:p>
        </w:tc>
      </w:tr>
    </w:tbl>
    <w:p w:rsidR="00A8398F" w:rsidRPr="00A500E1" w:rsidRDefault="00A8398F" w:rsidP="00A8398F">
      <w:pPr>
        <w:rPr>
          <w:rFonts w:asciiTheme="minorHAnsi" w:hAnsiTheme="minorHAnsi"/>
          <w:b/>
          <w:lang w:val="el-GR"/>
        </w:rPr>
        <w:sectPr w:rsidR="00A8398F" w:rsidRPr="00A500E1" w:rsidSect="00432FD4">
          <w:pgSz w:w="11906" w:h="16838"/>
          <w:pgMar w:top="909" w:right="991" w:bottom="993" w:left="1800" w:header="284" w:footer="708" w:gutter="0"/>
          <w:cols w:space="708"/>
          <w:docGrid w:linePitch="360"/>
        </w:sectPr>
      </w:pPr>
    </w:p>
    <w:p w:rsidR="00A8398F" w:rsidRPr="00A500E1" w:rsidRDefault="00A8398F" w:rsidP="00A8398F">
      <w:pPr>
        <w:rPr>
          <w:rFonts w:asciiTheme="minorHAnsi" w:hAnsiTheme="minorHAnsi"/>
          <w:b/>
          <w:lang w:val="el-GR"/>
        </w:rPr>
      </w:pPr>
    </w:p>
    <w:tbl>
      <w:tblPr>
        <w:tblW w:w="14972" w:type="dxa"/>
        <w:jc w:val="center"/>
        <w:tblLayout w:type="fixed"/>
        <w:tblLook w:val="0000" w:firstRow="0" w:lastRow="0" w:firstColumn="0" w:lastColumn="0" w:noHBand="0" w:noVBand="0"/>
      </w:tblPr>
      <w:tblGrid>
        <w:gridCol w:w="22"/>
        <w:gridCol w:w="755"/>
        <w:gridCol w:w="1164"/>
        <w:gridCol w:w="1561"/>
        <w:gridCol w:w="1797"/>
        <w:gridCol w:w="993"/>
        <w:gridCol w:w="1937"/>
        <w:gridCol w:w="1340"/>
        <w:gridCol w:w="1418"/>
        <w:gridCol w:w="2739"/>
        <w:gridCol w:w="1246"/>
      </w:tblGrid>
      <w:tr w:rsidR="00A8398F" w:rsidRPr="00985ACF" w:rsidTr="00990EFF">
        <w:trPr>
          <w:jc w:val="center"/>
        </w:trPr>
        <w:tc>
          <w:tcPr>
            <w:tcW w:w="1497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A8398F" w:rsidRPr="00F931A8" w:rsidRDefault="000C5647" w:rsidP="00A626D9">
            <w:pPr>
              <w:pStyle w:val="5"/>
              <w:rPr>
                <w:rFonts w:asciiTheme="minorHAnsi" w:hAnsiTheme="minorHAnsi"/>
                <w:sz w:val="22"/>
                <w:szCs w:val="22"/>
              </w:rPr>
            </w:pPr>
            <w:r>
              <w:rPr>
                <w:rFonts w:asciiTheme="minorHAnsi" w:eastAsia="Calibri" w:hAnsiTheme="minorHAnsi"/>
                <w:caps/>
                <w:sz w:val="22"/>
                <w:szCs w:val="22"/>
                <w:lang w:eastAsia="en-US"/>
              </w:rPr>
              <w:t>16.2</w:t>
            </w:r>
            <w:r w:rsidR="00C56D04" w:rsidRPr="00EB5A3C">
              <w:rPr>
                <w:rFonts w:asciiTheme="minorHAnsi" w:eastAsia="Calibri" w:hAnsiTheme="minorHAnsi"/>
                <w:caps/>
                <w:sz w:val="22"/>
                <w:szCs w:val="22"/>
                <w:lang w:eastAsia="en-US"/>
              </w:rPr>
              <w:t>.7</w:t>
            </w:r>
            <w:r w:rsidR="00A8398F" w:rsidRPr="00EB5A3C">
              <w:rPr>
                <w:rFonts w:asciiTheme="minorHAnsi" w:hAnsiTheme="minorHAnsi"/>
                <w:sz w:val="22"/>
                <w:szCs w:val="22"/>
              </w:rPr>
              <w:t xml:space="preserve"> ΠΡΟΗΓΟΥΜΕΝΕΣ ΕΠΙΧΟΡΗΓΗΣΕΙΣ ΕΡΓΩΝ ΤΟΥ ΥΠΟΨΗΦΙΟΥ ΔΙΚΑΙΟΥΧΟΥ (</w:t>
            </w:r>
            <w:ins w:id="0" w:author="Στουραΐτης Ευάγγελος" w:date="2019-02-27T15:05:00Z">
              <w:r w:rsidR="00A626D9">
                <w:rPr>
                  <w:rFonts w:asciiTheme="minorHAnsi" w:hAnsiTheme="minorHAnsi"/>
                  <w:sz w:val="22"/>
                  <w:szCs w:val="22"/>
                </w:rPr>
                <w:t xml:space="preserve">σε επίπεδο ομίλου </w:t>
              </w:r>
            </w:ins>
            <w:r w:rsidR="00A8398F" w:rsidRPr="00EB5A3C">
              <w:rPr>
                <w:rFonts w:asciiTheme="minorHAnsi" w:hAnsiTheme="minorHAnsi"/>
                <w:sz w:val="22"/>
                <w:szCs w:val="22"/>
                <w:u w:val="single"/>
              </w:rPr>
              <w:t>εταιρειών</w:t>
            </w:r>
            <w:r w:rsidR="00A8398F" w:rsidRPr="00EB5A3C">
              <w:rPr>
                <w:rFonts w:asciiTheme="minorHAnsi" w:hAnsiTheme="minorHAnsi"/>
                <w:sz w:val="22"/>
                <w:szCs w:val="22"/>
              </w:rPr>
              <w:t>) ΣΤΑ ΠΛΑΙΣΙΑ ΚΟΙΝΟΤΙΚΩΝ Ή ΕΘΝΙΚΩΝ ΕΝΙΣΧΥΣΕΩΝ</w:t>
            </w: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4"/>
                <w:szCs w:val="14"/>
              </w:rPr>
            </w:pPr>
            <w:r w:rsidRPr="00A500E1">
              <w:rPr>
                <w:rFonts w:asciiTheme="minorHAnsi" w:hAnsiTheme="minorHAnsi"/>
                <w:sz w:val="14"/>
                <w:szCs w:val="14"/>
              </w:rPr>
              <w:t>Α/Α</w:t>
            </w: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4"/>
                <w:szCs w:val="14"/>
              </w:rPr>
            </w:pPr>
            <w:r w:rsidRPr="00A500E1">
              <w:rPr>
                <w:rFonts w:asciiTheme="minorHAnsi" w:hAnsiTheme="minorHAnsi"/>
                <w:sz w:val="14"/>
                <w:szCs w:val="14"/>
              </w:rPr>
              <w:t>ΠΡΟΓΡΑΜΜΑ</w:t>
            </w: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4"/>
                <w:szCs w:val="14"/>
              </w:rPr>
            </w:pPr>
            <w:r w:rsidRPr="00A500E1">
              <w:rPr>
                <w:rFonts w:asciiTheme="minorHAnsi" w:hAnsiTheme="minorHAnsi"/>
                <w:sz w:val="14"/>
                <w:szCs w:val="14"/>
              </w:rPr>
              <w:t>ΦΟΡΕΑΣ ΕΓΚΡΙΣΗΣ</w:t>
            </w:r>
          </w:p>
        </w:tc>
        <w:tc>
          <w:tcPr>
            <w:tcW w:w="1797" w:type="dxa"/>
            <w:tcBorders>
              <w:top w:val="single" w:sz="4" w:space="0" w:color="auto"/>
              <w:left w:val="single" w:sz="4" w:space="0" w:color="auto"/>
              <w:bottom w:val="single" w:sz="4" w:space="0" w:color="auto"/>
              <w:right w:val="single" w:sz="4" w:space="0" w:color="auto"/>
            </w:tcBorders>
            <w:tcMar>
              <w:left w:w="28" w:type="dxa"/>
              <w:right w:w="28" w:type="dxa"/>
            </w:tcMa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ΑΡΙΘΜΟΣ ΠΡΩΤΟΚΟΛΛΟΥ – ΗΜ/ΝΙΑ ΕΓΚΡΙΣΗΣ</w:t>
            </w: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ΑΦΜ</w:t>
            </w:r>
          </w:p>
        </w:tc>
        <w:tc>
          <w:tcPr>
            <w:tcW w:w="1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 xml:space="preserve">ΕΓΚΕΚΡΙΜΕΝΟΣ ΠΡΟΫΠΟΛΟΓΙΣΜΟΣ </w:t>
            </w:r>
            <w:r w:rsidRPr="00A500E1">
              <w:rPr>
                <w:rFonts w:asciiTheme="minorHAnsi" w:hAnsiTheme="minorHAnsi"/>
              </w:rPr>
              <w:t>(€)</w:t>
            </w:r>
          </w:p>
        </w:tc>
        <w:tc>
          <w:tcPr>
            <w:tcW w:w="13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 xml:space="preserve">ΕΓΚΕΚΡΙΜΕΝΗ ΕΠΙΧΟΡΗΓΗΣΗ </w:t>
            </w:r>
            <w:r w:rsidRPr="00A500E1">
              <w:rPr>
                <w:rFonts w:asciiTheme="minorHAnsi" w:hAnsiTheme="minorHAnsi"/>
              </w:rPr>
              <w:t>(€)</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ΗΜ/ΝΙΑ ΑΠΟΠΛΗΡΩΜΗΣ</w:t>
            </w:r>
          </w:p>
        </w:tc>
        <w:tc>
          <w:tcPr>
            <w:tcW w:w="27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ΣΧΕΣΗ ΜΕ ΤΟ ΠΡΟΤΕΙΝΟΜΕΝΟ ΕΡΓΟ (*)</w:t>
            </w:r>
          </w:p>
        </w:tc>
        <w:tc>
          <w:tcPr>
            <w:tcW w:w="124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 xml:space="preserve">ΕΙΣΠΡΑΧΘΕΙΣΑ ΕΠΙΧΟΡΗΓΗΣΗ  </w:t>
            </w:r>
            <w:r w:rsidRPr="00A500E1">
              <w:rPr>
                <w:rFonts w:asciiTheme="minorHAnsi" w:hAnsiTheme="minorHAnsi"/>
              </w:rPr>
              <w:t>€)</w:t>
            </w: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bl>
    <w:p w:rsidR="00A8398F" w:rsidRPr="00A500E1" w:rsidRDefault="00A8398F" w:rsidP="00A8398F">
      <w:pPr>
        <w:shd w:val="clear" w:color="auto" w:fill="FFFFFF"/>
        <w:rPr>
          <w:rFonts w:asciiTheme="minorHAnsi" w:hAnsiTheme="minorHAnsi" w:cs="Arial"/>
          <w:i/>
          <w:position w:val="-30"/>
          <w:lang w:val="el-GR"/>
        </w:rPr>
      </w:pPr>
      <w:r w:rsidRPr="00A500E1">
        <w:rPr>
          <w:rFonts w:asciiTheme="minorHAnsi" w:hAnsiTheme="minorHAnsi" w:cs="Arial"/>
          <w:i/>
          <w:position w:val="-30"/>
          <w:lang w:val="el-GR"/>
        </w:rPr>
        <w:t xml:space="preserve">Συμπληρώνεται τόσο για την ίδια την εταιρεία όσο και για </w:t>
      </w:r>
      <w:ins w:id="1" w:author="Στουραΐτης Ευάγγελος" w:date="2019-02-27T15:05:00Z">
        <w:r w:rsidR="00A626D9">
          <w:rPr>
            <w:rFonts w:asciiTheme="minorHAnsi" w:hAnsiTheme="minorHAnsi" w:cs="Arial"/>
            <w:i/>
            <w:position w:val="-30"/>
            <w:lang w:val="el-GR"/>
          </w:rPr>
          <w:t>τις συνδεδε</w:t>
        </w:r>
      </w:ins>
      <w:ins w:id="2" w:author="Στουραΐτης Ευάγγελος" w:date="2019-02-27T15:06:00Z">
        <w:r w:rsidR="00A626D9">
          <w:rPr>
            <w:rFonts w:asciiTheme="minorHAnsi" w:hAnsiTheme="minorHAnsi" w:cs="Arial"/>
            <w:i/>
            <w:position w:val="-30"/>
            <w:lang w:val="el-GR"/>
          </w:rPr>
          <w:t xml:space="preserve">μένες </w:t>
        </w:r>
      </w:ins>
      <w:ins w:id="3" w:author="Στουραΐτης Ευάγγελος" w:date="2019-02-27T15:05:00Z">
        <w:r w:rsidR="00A626D9">
          <w:rPr>
            <w:rFonts w:asciiTheme="minorHAnsi" w:hAnsiTheme="minorHAnsi" w:cs="Arial"/>
            <w:i/>
            <w:position w:val="-30"/>
            <w:lang w:val="el-GR"/>
          </w:rPr>
          <w:t>επιχειρήσεις</w:t>
        </w:r>
      </w:ins>
      <w:r w:rsidRPr="00A500E1">
        <w:rPr>
          <w:rFonts w:asciiTheme="minorHAnsi" w:hAnsiTheme="minorHAnsi" w:cs="Arial"/>
          <w:i/>
          <w:position w:val="-30"/>
          <w:lang w:val="el-GR"/>
        </w:rPr>
        <w:t xml:space="preserve"> </w:t>
      </w:r>
      <w:del w:id="4" w:author="Στουραΐτης Ευάγγελος" w:date="2019-02-27T15:06:00Z">
        <w:r w:rsidRPr="00A500E1" w:rsidDel="00A626D9">
          <w:rPr>
            <w:rFonts w:asciiTheme="minorHAnsi" w:hAnsiTheme="minorHAnsi" w:cs="Arial"/>
            <w:i/>
            <w:position w:val="-30"/>
            <w:lang w:val="el-GR"/>
          </w:rPr>
          <w:delText>Στην περίπτωση συνεταιρισμού υποψήφιου δικαιούχου συμπληρώνεται μόνο για το συνεταιρισμό και όχι για τα μέλη του.</w:delText>
        </w:r>
      </w:del>
    </w:p>
    <w:p w:rsidR="00A8398F" w:rsidRPr="00A500E1" w:rsidRDefault="00A8398F" w:rsidP="00A8398F">
      <w:pPr>
        <w:shd w:val="clear" w:color="auto" w:fill="FFFFFF"/>
        <w:spacing w:line="312" w:lineRule="auto"/>
        <w:rPr>
          <w:rFonts w:asciiTheme="minorHAnsi" w:hAnsiTheme="minorHAnsi" w:cs="Arial"/>
          <w:i/>
          <w:position w:val="-30"/>
          <w:lang w:val="el-GR"/>
        </w:rPr>
      </w:pPr>
      <w:r w:rsidRPr="00A500E1">
        <w:rPr>
          <w:rFonts w:asciiTheme="minorHAnsi" w:hAnsiTheme="minorHAnsi" w:cs="Arial"/>
          <w:i/>
          <w:position w:val="-30"/>
          <w:lang w:val="el-GR"/>
        </w:rPr>
        <w:t>(*) στη στήλη αναφέρεται η σχέση με το προτεινόμενο έργο (ίδιο ή συμπληρωματικό φυσικό αντικείμενο)</w:t>
      </w:r>
    </w:p>
    <w:p w:rsidR="00A8398F" w:rsidRPr="00A500E1" w:rsidRDefault="00A8398F" w:rsidP="00A8398F">
      <w:pPr>
        <w:rPr>
          <w:rFonts w:asciiTheme="minorHAnsi" w:hAnsiTheme="minorHAnsi"/>
          <w:b/>
          <w:lang w:val="el-GR"/>
        </w:rPr>
      </w:pPr>
    </w:p>
    <w:p w:rsidR="00A8398F" w:rsidRPr="00A500E1" w:rsidRDefault="00A8398F" w:rsidP="00A8398F">
      <w:pPr>
        <w:suppressAutoHyphens w:val="0"/>
        <w:spacing w:before="120" w:line="240" w:lineRule="auto"/>
        <w:rPr>
          <w:rFonts w:asciiTheme="minorHAnsi" w:eastAsia="Calibri" w:hAnsiTheme="minorHAnsi" w:cs="Tahoma"/>
          <w:sz w:val="22"/>
          <w:szCs w:val="22"/>
          <w:lang w:val="el-GR" w:eastAsia="el-GR"/>
        </w:rPr>
      </w:pPr>
    </w:p>
    <w:p w:rsidR="00A8398F" w:rsidRPr="00A500E1" w:rsidRDefault="00A8398F" w:rsidP="00A8398F">
      <w:pPr>
        <w:suppressAutoHyphens w:val="0"/>
        <w:spacing w:after="160" w:line="259" w:lineRule="auto"/>
        <w:jc w:val="left"/>
        <w:rPr>
          <w:rFonts w:asciiTheme="minorHAnsi" w:eastAsia="Calibri" w:hAnsiTheme="minorHAnsi" w:cs="Tahoma"/>
          <w:sz w:val="22"/>
          <w:szCs w:val="22"/>
          <w:lang w:val="el-GR" w:eastAsia="el-GR"/>
        </w:rPr>
        <w:sectPr w:rsidR="00A8398F" w:rsidRPr="00A500E1" w:rsidSect="00BC4800">
          <w:pgSz w:w="16838" w:h="11906" w:orient="landscape"/>
          <w:pgMar w:top="1797" w:right="907" w:bottom="1797" w:left="1440" w:header="284" w:footer="709" w:gutter="0"/>
          <w:cols w:space="708"/>
          <w:titlePg/>
          <w:docGrid w:linePitch="360"/>
        </w:sect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9355"/>
      </w:tblGrid>
      <w:tr w:rsidR="00B25C13" w:rsidRPr="00A500E1" w:rsidTr="0080454A">
        <w:tc>
          <w:tcPr>
            <w:tcW w:w="710" w:type="dxa"/>
            <w:shd w:val="clear" w:color="auto" w:fill="000000"/>
          </w:tcPr>
          <w:p w:rsidR="00B25C13" w:rsidRPr="00074E35" w:rsidRDefault="00C56D04" w:rsidP="00810567">
            <w:pPr>
              <w:suppressAutoHyphens w:val="0"/>
              <w:spacing w:before="120" w:line="240" w:lineRule="auto"/>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l-GR" w:eastAsia="el-GR"/>
              </w:rPr>
              <w:lastRenderedPageBreak/>
              <w:t>17</w:t>
            </w:r>
          </w:p>
        </w:tc>
        <w:tc>
          <w:tcPr>
            <w:tcW w:w="9355" w:type="dxa"/>
            <w:shd w:val="clear" w:color="auto" w:fill="A6A6A6" w:themeFill="background1" w:themeFillShade="A6"/>
          </w:tcPr>
          <w:p w:rsidR="00B25C13" w:rsidRPr="00074E35" w:rsidRDefault="00B25C13" w:rsidP="00810567">
            <w:pPr>
              <w:suppressAutoHyphens w:val="0"/>
              <w:spacing w:before="120" w:line="240" w:lineRule="auto"/>
              <w:jc w:val="center"/>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l-GR" w:eastAsia="el-GR"/>
              </w:rPr>
              <w:t>ΛΟΙΠΑ ΣΤΟΙΧΕΙΑ</w:t>
            </w:r>
            <w:r w:rsidRPr="00074E35">
              <w:rPr>
                <w:rFonts w:asciiTheme="minorHAnsi" w:eastAsia="Calibri" w:hAnsiTheme="minorHAnsi" w:cs="Tahoma"/>
                <w:b/>
                <w:sz w:val="28"/>
                <w:szCs w:val="28"/>
                <w:lang w:val="en-US" w:eastAsia="el-GR"/>
              </w:rPr>
              <w:t xml:space="preserve"> </w:t>
            </w:r>
            <w:r w:rsidRPr="00074E35">
              <w:rPr>
                <w:rFonts w:asciiTheme="minorHAnsi" w:eastAsia="Calibri" w:hAnsiTheme="minorHAnsi" w:cs="Tahoma"/>
                <w:b/>
                <w:sz w:val="28"/>
                <w:szCs w:val="28"/>
                <w:lang w:val="el-GR" w:eastAsia="el-GR"/>
              </w:rPr>
              <w:t>ΕΠΕΝΔΥΤΙΚΟΥ ΣΧΕΔΙΟΥ</w:t>
            </w:r>
          </w:p>
        </w:tc>
      </w:tr>
    </w:tbl>
    <w:p w:rsidR="00B25C13" w:rsidRPr="00A500E1" w:rsidRDefault="00B25C13" w:rsidP="00B25C13">
      <w:pPr>
        <w:rPr>
          <w:rFonts w:asciiTheme="minorHAnsi" w:hAnsiTheme="minorHAnsi"/>
          <w:b/>
          <w:lang w:val="el-GR"/>
        </w:rPr>
      </w:pP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103"/>
        <w:gridCol w:w="311"/>
        <w:gridCol w:w="5030"/>
        <w:gridCol w:w="981"/>
        <w:gridCol w:w="719"/>
        <w:gridCol w:w="2029"/>
        <w:gridCol w:w="142"/>
      </w:tblGrid>
      <w:tr w:rsidR="00B25C13" w:rsidRPr="00985ACF" w:rsidTr="002C3F22">
        <w:tc>
          <w:tcPr>
            <w:tcW w:w="1135" w:type="dxa"/>
            <w:gridSpan w:val="3"/>
            <w:shd w:val="clear" w:color="auto" w:fill="A6A6A6" w:themeFill="background1" w:themeFillShade="A6"/>
          </w:tcPr>
          <w:p w:rsidR="00B25C13" w:rsidRPr="0093432B" w:rsidRDefault="008A4168"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17.1</w:t>
            </w:r>
          </w:p>
        </w:tc>
        <w:tc>
          <w:tcPr>
            <w:tcW w:w="8901" w:type="dxa"/>
            <w:gridSpan w:val="5"/>
            <w:shd w:val="clear" w:color="auto" w:fill="D9D9D9"/>
          </w:tcPr>
          <w:p w:rsidR="00B25C13" w:rsidRPr="00B25C13" w:rsidRDefault="00B25C13" w:rsidP="00B25C13">
            <w:pPr>
              <w:suppressAutoHyphens w:val="0"/>
              <w:spacing w:before="60" w:after="60" w:line="240" w:lineRule="exact"/>
              <w:rPr>
                <w:rFonts w:asciiTheme="minorHAnsi" w:hAnsiTheme="minorHAnsi"/>
                <w:b/>
                <w:sz w:val="22"/>
                <w:szCs w:val="22"/>
                <w:lang w:val="el-GR"/>
              </w:rPr>
            </w:pPr>
            <w:r w:rsidRPr="00B25C13">
              <w:rPr>
                <w:rFonts w:asciiTheme="minorHAnsi" w:hAnsiTheme="minorHAnsi"/>
                <w:b/>
                <w:sz w:val="22"/>
                <w:szCs w:val="22"/>
                <w:lang w:val="el-GR"/>
              </w:rPr>
              <w:t>ΣΥΝΟΠΤΙΚΗ ΠΕΡΙΓΡΑΦΗ ΤΗΣ ΥΦΙΣΤΑΜΕΝΗΣ ΚΑΤΑΣΤΑΣΗΣ ΤΟΥ ΠΡΟΤΕΙΝΟΜΕΝΟΥ ΕΡΓΟΥ</w:t>
            </w:r>
          </w:p>
          <w:p w:rsidR="00B25C13" w:rsidRPr="00B25C13" w:rsidRDefault="00B25C13" w:rsidP="00686BF1">
            <w:pPr>
              <w:suppressAutoHyphens w:val="0"/>
              <w:spacing w:before="60" w:after="60" w:line="240" w:lineRule="exact"/>
              <w:rPr>
                <w:rFonts w:asciiTheme="minorHAnsi" w:hAnsiTheme="minorHAnsi"/>
                <w:sz w:val="22"/>
                <w:szCs w:val="22"/>
                <w:lang w:val="el-GR"/>
              </w:rPr>
            </w:pPr>
            <w:r w:rsidRPr="00B25C13">
              <w:rPr>
                <w:rFonts w:asciiTheme="minorHAnsi" w:hAnsiTheme="minorHAnsi"/>
                <w:sz w:val="22"/>
                <w:szCs w:val="22"/>
                <w:lang w:val="el-GR"/>
              </w:rPr>
              <w:t>Περιγραφή υφιστάμενης κατάστασης</w:t>
            </w:r>
            <w:r w:rsidR="00686BF1">
              <w:rPr>
                <w:rFonts w:asciiTheme="minorHAnsi" w:hAnsiTheme="minorHAnsi"/>
                <w:sz w:val="22"/>
                <w:szCs w:val="22"/>
                <w:lang w:val="el-GR"/>
              </w:rPr>
              <w:t xml:space="preserve"> α. Σύντομη περιγραφή του δικαιούχου και της υφιστάμενης επιχειρηματικής δραστηριότητας β. Η υφιστάμενη κτιριακή υποδομή γ. Ο περιβάλλοντας χώρος, δ. Ο υφιστάμενος μηχανολογικός και λοιπός εξοπλισμός ε. Τα παραγόμενα προϊόντα ή υπηρεσίες</w:t>
            </w:r>
            <w:r w:rsidRPr="00B25C13">
              <w:rPr>
                <w:rFonts w:asciiTheme="minorHAnsi" w:hAnsiTheme="minorHAnsi"/>
                <w:sz w:val="22"/>
                <w:szCs w:val="22"/>
                <w:lang w:val="el-GR"/>
              </w:rPr>
              <w:t>. Αν αφορά νέο έργο, ση</w:t>
            </w:r>
            <w:r>
              <w:rPr>
                <w:rFonts w:asciiTheme="minorHAnsi" w:hAnsiTheme="minorHAnsi"/>
                <w:sz w:val="22"/>
                <w:szCs w:val="22"/>
                <w:lang w:val="el-GR"/>
              </w:rPr>
              <w:t>μειώνεται ότι αφορά σε νέο έργο</w:t>
            </w:r>
          </w:p>
        </w:tc>
      </w:tr>
      <w:tr w:rsidR="00B25C13" w:rsidRPr="00985ACF" w:rsidTr="002C3F22">
        <w:trPr>
          <w:trHeight w:val="5557"/>
        </w:trPr>
        <w:tc>
          <w:tcPr>
            <w:tcW w:w="10036" w:type="dxa"/>
            <w:gridSpan w:val="8"/>
            <w:shd w:val="clear" w:color="auto" w:fill="auto"/>
          </w:tcPr>
          <w:p w:rsidR="00B25C13" w:rsidRPr="0093432B"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985ACF" w:rsidTr="002C3F22">
        <w:tc>
          <w:tcPr>
            <w:tcW w:w="1135" w:type="dxa"/>
            <w:gridSpan w:val="3"/>
            <w:shd w:val="clear" w:color="auto" w:fill="BFBFBF"/>
          </w:tcPr>
          <w:p w:rsidR="00B25C13" w:rsidRPr="0093432B" w:rsidRDefault="008A4168" w:rsidP="008A4168">
            <w:pPr>
              <w:suppressAutoHyphens w:val="0"/>
              <w:spacing w:before="60" w:after="60" w:line="240" w:lineRule="exact"/>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w:t>
            </w:r>
            <w:r w:rsidRPr="00356D4C">
              <w:rPr>
                <w:rFonts w:asciiTheme="minorHAnsi" w:eastAsia="Calibri" w:hAnsiTheme="minorHAnsi" w:cs="Tahoma"/>
                <w:b/>
                <w:sz w:val="22"/>
                <w:szCs w:val="22"/>
                <w:shd w:val="clear" w:color="auto" w:fill="A6A6A6" w:themeFill="background1" w:themeFillShade="A6"/>
                <w:lang w:val="el-GR" w:eastAsia="el-GR"/>
              </w:rPr>
              <w:t>.</w:t>
            </w:r>
            <w:r w:rsidRPr="00356D4C">
              <w:rPr>
                <w:rFonts w:asciiTheme="minorHAnsi" w:eastAsia="Calibri" w:hAnsiTheme="minorHAnsi" w:cs="Tahoma"/>
                <w:b/>
                <w:sz w:val="22"/>
                <w:szCs w:val="22"/>
                <w:lang w:val="el-GR" w:eastAsia="el-GR"/>
              </w:rPr>
              <w:t>2</w:t>
            </w:r>
          </w:p>
        </w:tc>
        <w:tc>
          <w:tcPr>
            <w:tcW w:w="8901" w:type="dxa"/>
            <w:gridSpan w:val="5"/>
            <w:shd w:val="clear" w:color="auto" w:fill="D9D9D9"/>
          </w:tcPr>
          <w:p w:rsidR="00B25C13" w:rsidRPr="00356D4C" w:rsidRDefault="00B25C13" w:rsidP="00356D4C">
            <w:pPr>
              <w:suppressAutoHyphens w:val="0"/>
              <w:spacing w:before="60" w:after="60" w:line="240" w:lineRule="exact"/>
              <w:rPr>
                <w:rFonts w:asciiTheme="minorHAnsi" w:hAnsiTheme="minorHAnsi"/>
                <w:b/>
                <w:sz w:val="22"/>
                <w:szCs w:val="22"/>
                <w:lang w:val="el-GR"/>
              </w:rPr>
            </w:pPr>
            <w:r w:rsidRPr="00356D4C">
              <w:rPr>
                <w:rFonts w:asciiTheme="minorHAnsi" w:hAnsiTheme="minorHAnsi"/>
                <w:b/>
                <w:sz w:val="22"/>
                <w:szCs w:val="22"/>
                <w:lang w:val="el-GR"/>
              </w:rPr>
              <w:t>ΦΩΤΟΓΡΑΦΙΚΗ ΑΠΕΙΚΟΝΙΣΗ ΤΗΣ ΥΦΙΣΤΑΜΕΝΗ ΚΑΤΑΣΤΑΣΗΣ ΤΟΥ ΠΡΟΤΕΙΝΟΜΕΝΟΥ ΕΡΓΟΥ</w:t>
            </w:r>
          </w:p>
          <w:p w:rsidR="00B25C13" w:rsidRPr="00356D4C" w:rsidRDefault="00380CC8" w:rsidP="00356D4C">
            <w:pPr>
              <w:suppressAutoHyphens w:val="0"/>
              <w:spacing w:before="60" w:after="60" w:line="240" w:lineRule="exact"/>
              <w:rPr>
                <w:rFonts w:asciiTheme="minorHAnsi" w:hAnsiTheme="minorHAnsi"/>
                <w:sz w:val="22"/>
                <w:szCs w:val="22"/>
                <w:lang w:val="el-GR"/>
              </w:rPr>
            </w:pPr>
            <w:r w:rsidRPr="00356D4C">
              <w:rPr>
                <w:rFonts w:asciiTheme="minorHAnsi" w:hAnsiTheme="minorHAnsi"/>
                <w:sz w:val="22"/>
                <w:szCs w:val="22"/>
                <w:lang w:val="el-GR"/>
              </w:rPr>
              <w:t xml:space="preserve">Επισύναψη ευκρινών φωτογραφιών όπου αποτυπώνεται η υφιστάμενη κατάσταση του προτεινόμενου έργου κατά την υποβολή </w:t>
            </w:r>
            <w:r w:rsidR="00C06463" w:rsidRPr="00356D4C">
              <w:rPr>
                <w:rFonts w:asciiTheme="minorHAnsi" w:hAnsiTheme="minorHAnsi"/>
                <w:sz w:val="22"/>
                <w:szCs w:val="22"/>
                <w:lang w:val="el-GR"/>
              </w:rPr>
              <w:t>της παρούσας Αίτησης Στήριξης</w:t>
            </w:r>
          </w:p>
        </w:tc>
      </w:tr>
      <w:tr w:rsidR="00B25C13" w:rsidRPr="00985ACF" w:rsidTr="00711A84">
        <w:trPr>
          <w:trHeight w:val="5451"/>
        </w:trPr>
        <w:tc>
          <w:tcPr>
            <w:tcW w:w="10036" w:type="dxa"/>
            <w:gridSpan w:val="8"/>
            <w:shd w:val="clear" w:color="auto" w:fill="auto"/>
          </w:tcPr>
          <w:p w:rsidR="00B72CFE" w:rsidRDefault="00B72CFE" w:rsidP="009948EE">
            <w:pPr>
              <w:suppressAutoHyphens w:val="0"/>
              <w:spacing w:before="60" w:after="60" w:line="240" w:lineRule="exact"/>
              <w:rPr>
                <w:rFonts w:asciiTheme="minorHAnsi" w:eastAsia="Calibri" w:hAnsiTheme="minorHAnsi" w:cs="Tahoma"/>
                <w:b/>
                <w:sz w:val="22"/>
                <w:szCs w:val="22"/>
                <w:lang w:val="el-GR" w:eastAsia="el-GR"/>
              </w:rPr>
            </w:pPr>
          </w:p>
          <w:p w:rsidR="00B72CFE" w:rsidRPr="00A1484E" w:rsidRDefault="00B72CFE"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985ACF" w:rsidTr="002C3F22">
        <w:trPr>
          <w:trHeight w:val="528"/>
        </w:trPr>
        <w:tc>
          <w:tcPr>
            <w:tcW w:w="1135" w:type="dxa"/>
            <w:gridSpan w:val="3"/>
            <w:shd w:val="clear" w:color="auto" w:fill="BFBFBF"/>
          </w:tcPr>
          <w:p w:rsidR="00B25C13" w:rsidRPr="0093432B" w:rsidRDefault="008A4168" w:rsidP="008A4168">
            <w:pPr>
              <w:suppressAutoHyphens w:val="0"/>
              <w:spacing w:before="60" w:after="60" w:line="240" w:lineRule="exact"/>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17.3</w:t>
            </w:r>
          </w:p>
        </w:tc>
        <w:tc>
          <w:tcPr>
            <w:tcW w:w="8901" w:type="dxa"/>
            <w:gridSpan w:val="5"/>
            <w:shd w:val="clear" w:color="auto" w:fill="D9D9D9"/>
          </w:tcPr>
          <w:p w:rsidR="00B25C13" w:rsidRPr="00356D4C" w:rsidRDefault="009B1D18" w:rsidP="00356D4C">
            <w:pPr>
              <w:suppressAutoHyphens w:val="0"/>
              <w:spacing w:before="60" w:after="60" w:line="240" w:lineRule="exact"/>
              <w:rPr>
                <w:rFonts w:asciiTheme="minorHAnsi" w:hAnsiTheme="minorHAnsi"/>
                <w:b/>
                <w:sz w:val="22"/>
                <w:szCs w:val="22"/>
                <w:lang w:val="el-GR"/>
              </w:rPr>
            </w:pPr>
            <w:r w:rsidRPr="00356D4C">
              <w:rPr>
                <w:rFonts w:asciiTheme="minorHAnsi" w:hAnsiTheme="minorHAnsi"/>
                <w:b/>
                <w:sz w:val="22"/>
                <w:szCs w:val="22"/>
                <w:lang w:val="el-GR"/>
              </w:rPr>
              <w:t xml:space="preserve">ΑΝΑΛΥΤΙΚΗ ΠΕΡΙΓΡΑΦΗ ΦΥΣΙΚΟΥ ΑΝΤΙΚΕΙΜΕΝΟΥ </w:t>
            </w:r>
          </w:p>
          <w:p w:rsidR="009B1D18" w:rsidRDefault="009B1D18" w:rsidP="00356D4C">
            <w:pPr>
              <w:suppressAutoHyphens w:val="0"/>
              <w:spacing w:before="60" w:after="60" w:line="240" w:lineRule="exact"/>
              <w:rPr>
                <w:rFonts w:asciiTheme="minorHAnsi" w:hAnsiTheme="minorHAnsi"/>
                <w:sz w:val="22"/>
                <w:szCs w:val="22"/>
                <w:lang w:val="el-GR"/>
              </w:rPr>
            </w:pPr>
            <w:r w:rsidRPr="009B1D18">
              <w:rPr>
                <w:rFonts w:asciiTheme="minorHAnsi" w:eastAsia="Calibri" w:hAnsiTheme="minorHAnsi" w:cs="Tahoma"/>
                <w:sz w:val="22"/>
                <w:szCs w:val="22"/>
                <w:lang w:val="el-GR" w:eastAsia="el-GR"/>
              </w:rPr>
              <w:t xml:space="preserve">Συμπληρώνεται σε περίπτωση που δεν επαρκεί ο συγκεκριμένος χώρος στο ΠΣΚΕ και που κρίνει ο </w:t>
            </w:r>
            <w:r w:rsidRPr="00356D4C">
              <w:rPr>
                <w:rFonts w:asciiTheme="minorHAnsi" w:hAnsiTheme="minorHAnsi"/>
                <w:sz w:val="22"/>
                <w:szCs w:val="22"/>
                <w:lang w:val="el-GR"/>
              </w:rPr>
              <w:t>υποψήφιος επενδυτής ότι απαιτούνται περισσότερα στοιχεία ή τεκμηρίωση, προκειμένου να διευκολυνθεί η διαδικασία αξιολόγησης.</w:t>
            </w:r>
          </w:p>
          <w:p w:rsidR="00936B68" w:rsidRDefault="00936B68" w:rsidP="00356D4C">
            <w:pPr>
              <w:suppressAutoHyphens w:val="0"/>
              <w:spacing w:before="60" w:after="60" w:line="240" w:lineRule="exact"/>
              <w:rPr>
                <w:rFonts w:asciiTheme="minorHAnsi" w:hAnsiTheme="minorHAnsi"/>
                <w:sz w:val="22"/>
                <w:szCs w:val="22"/>
                <w:lang w:val="el-GR"/>
              </w:rPr>
            </w:pPr>
            <w:r>
              <w:rPr>
                <w:rFonts w:asciiTheme="minorHAnsi" w:hAnsiTheme="minorHAnsi"/>
                <w:sz w:val="22"/>
                <w:szCs w:val="22"/>
                <w:lang w:val="el-GR"/>
              </w:rPr>
              <w:t>Περιγράφονται τα παραγόμενα προϊόντα ή οι υπηρεσίες, οι προτεινόμενες συσκευασίες κ.α.</w:t>
            </w:r>
          </w:p>
          <w:p w:rsidR="00F02FCD" w:rsidRPr="000B5649" w:rsidRDefault="00F02FCD" w:rsidP="00356D4C">
            <w:pPr>
              <w:suppressAutoHyphens w:val="0"/>
              <w:spacing w:before="60" w:after="60" w:line="240" w:lineRule="exact"/>
              <w:rPr>
                <w:rFonts w:asciiTheme="minorHAnsi" w:hAnsiTheme="minorHAnsi"/>
                <w:sz w:val="22"/>
                <w:szCs w:val="22"/>
                <w:lang w:val="el-GR"/>
              </w:rPr>
            </w:pPr>
            <w:r w:rsidRPr="000B5649">
              <w:rPr>
                <w:rFonts w:ascii="Tahoma" w:hAnsi="Tahoma" w:cs="Tahoma"/>
                <w:szCs w:val="20"/>
                <w:lang w:val="el-GR"/>
              </w:rPr>
              <w:t xml:space="preserve">Περιγράφονται τα προτεινόμενα έργα ανά κατηγορία που αφορούν </w:t>
            </w:r>
            <w:r w:rsidR="00BA5F69" w:rsidRPr="000B5649">
              <w:rPr>
                <w:rFonts w:ascii="Tahoma" w:hAnsi="Tahoma" w:cs="Tahoma"/>
                <w:szCs w:val="20"/>
                <w:lang w:val="el-GR"/>
              </w:rPr>
              <w:t xml:space="preserve">τις οικοδομικές εργασίες, </w:t>
            </w:r>
            <w:r w:rsidRPr="000B5649">
              <w:rPr>
                <w:rFonts w:ascii="Tahoma" w:hAnsi="Tahoma" w:cs="Tahoma"/>
                <w:szCs w:val="20"/>
                <w:lang w:val="el-GR"/>
              </w:rPr>
              <w:t>προμήθεια μηχανολογικού ή λοιπού εξοπλισμού &amp;  μελετών – υπηρεσιών κ.α., με αναφορά στο μέγεθος και τεκμηρίωση της σκοπιμότητας του είδους και του ύψους των δαπανών, ώστε να συνάδουν με τη φύση, τους στόχους και την λειτουργικότητα του επενδυτικού σχεδίου.</w:t>
            </w:r>
          </w:p>
          <w:p w:rsidR="009B1D18" w:rsidRPr="009B1D18" w:rsidRDefault="009B1D18" w:rsidP="00356D4C">
            <w:pPr>
              <w:suppressAutoHyphens w:val="0"/>
              <w:spacing w:before="60" w:after="60" w:line="240" w:lineRule="exact"/>
              <w:rPr>
                <w:rFonts w:asciiTheme="minorHAnsi" w:eastAsia="Calibri" w:hAnsiTheme="minorHAnsi" w:cs="Tahoma"/>
                <w:b/>
                <w:sz w:val="22"/>
                <w:szCs w:val="22"/>
                <w:lang w:val="el-GR" w:eastAsia="el-GR"/>
              </w:rPr>
            </w:pPr>
            <w:r w:rsidRPr="000B5649">
              <w:rPr>
                <w:rFonts w:asciiTheme="minorHAnsi" w:hAnsiTheme="minorHAnsi"/>
                <w:sz w:val="22"/>
                <w:szCs w:val="22"/>
                <w:lang w:val="el-GR"/>
              </w:rPr>
              <w:t xml:space="preserve">Επιπλέον για τις </w:t>
            </w:r>
            <w:proofErr w:type="spellStart"/>
            <w:r w:rsidRPr="000B5649">
              <w:rPr>
                <w:rFonts w:asciiTheme="minorHAnsi" w:hAnsiTheme="minorHAnsi"/>
                <w:sz w:val="22"/>
                <w:szCs w:val="22"/>
                <w:lang w:val="el-GR"/>
              </w:rPr>
              <w:t>Υποδράσεις</w:t>
            </w:r>
            <w:proofErr w:type="spellEnd"/>
            <w:r w:rsidRPr="000B5649">
              <w:rPr>
                <w:rFonts w:asciiTheme="minorHAnsi" w:hAnsiTheme="minorHAnsi"/>
                <w:sz w:val="22"/>
                <w:szCs w:val="22"/>
                <w:lang w:val="el-GR"/>
              </w:rPr>
              <w:t xml:space="preserve"> 19.2.2.5 και 19.2.3.5 πρέπει να αναφερθεί σαφώς, εάν και με ποιο τρόπο, οι κτιριακές εγκαταστάσεις και οι λοιπές οικοδομικές παρεμβάσεις κατασκευάζονται με καλαισθησία και με σεβασμό στην τοπική αρχιτεκτονική και στο φυσικό περιβάλλον, σύμφωνα με σχετική διευκρίνιση στον Οδηγό </w:t>
            </w:r>
            <w:proofErr w:type="spellStart"/>
            <w:r w:rsidRPr="000B5649">
              <w:rPr>
                <w:rFonts w:asciiTheme="minorHAnsi" w:hAnsiTheme="minorHAnsi"/>
                <w:sz w:val="22"/>
                <w:szCs w:val="22"/>
                <w:lang w:val="el-GR"/>
              </w:rPr>
              <w:t>Επιλεξιμότητας</w:t>
            </w:r>
            <w:proofErr w:type="spellEnd"/>
            <w:r w:rsidRPr="000B5649">
              <w:rPr>
                <w:rFonts w:asciiTheme="minorHAnsi" w:hAnsiTheme="minorHAnsi"/>
                <w:sz w:val="22"/>
                <w:szCs w:val="22"/>
                <w:lang w:val="el-GR"/>
              </w:rPr>
              <w:t xml:space="preserve"> – Επιλογής.</w:t>
            </w:r>
          </w:p>
        </w:tc>
      </w:tr>
      <w:tr w:rsidR="00356D4C" w:rsidRPr="00985ACF" w:rsidTr="002C3F22">
        <w:trPr>
          <w:trHeight w:val="10381"/>
        </w:trPr>
        <w:tc>
          <w:tcPr>
            <w:tcW w:w="10036" w:type="dxa"/>
            <w:gridSpan w:val="8"/>
            <w:shd w:val="clear" w:color="auto" w:fill="auto"/>
          </w:tcPr>
          <w:p w:rsidR="00356D4C" w:rsidRDefault="00356D4C" w:rsidP="00B25C13">
            <w:pPr>
              <w:suppressAutoHyphens w:val="0"/>
              <w:spacing w:line="240" w:lineRule="auto"/>
              <w:rPr>
                <w:rFonts w:asciiTheme="minorHAnsi" w:eastAsia="Calibri" w:hAnsiTheme="minorHAnsi" w:cs="Tahoma"/>
                <w:b/>
                <w:sz w:val="22"/>
                <w:szCs w:val="22"/>
                <w:lang w:val="el-GR" w:eastAsia="el-GR"/>
              </w:rPr>
            </w:pPr>
          </w:p>
        </w:tc>
      </w:tr>
      <w:tr w:rsidR="00356D4C" w:rsidRPr="00985ACF" w:rsidTr="002C3F22">
        <w:trPr>
          <w:trHeight w:val="528"/>
        </w:trPr>
        <w:tc>
          <w:tcPr>
            <w:tcW w:w="1135" w:type="dxa"/>
            <w:gridSpan w:val="3"/>
            <w:shd w:val="clear" w:color="auto" w:fill="BFBFBF"/>
          </w:tcPr>
          <w:p w:rsidR="00356D4C" w:rsidRPr="00356D4C" w:rsidRDefault="00356D4C" w:rsidP="008A4168">
            <w:pPr>
              <w:suppressAutoHyphens w:val="0"/>
              <w:spacing w:before="60" w:after="60" w:line="240" w:lineRule="exact"/>
              <w:jc w:val="left"/>
              <w:rPr>
                <w:rFonts w:asciiTheme="minorHAnsi" w:eastAsia="Calibri" w:hAnsiTheme="minorHAnsi" w:cs="Tahoma"/>
                <w:b/>
                <w:sz w:val="22"/>
                <w:szCs w:val="22"/>
                <w:lang w:val="en-US" w:eastAsia="el-GR"/>
              </w:rPr>
            </w:pPr>
            <w:r>
              <w:rPr>
                <w:rFonts w:asciiTheme="minorHAnsi" w:eastAsia="Calibri" w:hAnsiTheme="minorHAnsi" w:cs="Tahoma"/>
                <w:b/>
                <w:sz w:val="22"/>
                <w:szCs w:val="22"/>
                <w:lang w:val="en-US" w:eastAsia="el-GR"/>
              </w:rPr>
              <w:t>17.4</w:t>
            </w:r>
          </w:p>
        </w:tc>
        <w:tc>
          <w:tcPr>
            <w:tcW w:w="8901" w:type="dxa"/>
            <w:gridSpan w:val="5"/>
            <w:shd w:val="clear" w:color="auto" w:fill="D9D9D9"/>
          </w:tcPr>
          <w:p w:rsidR="00356D4C" w:rsidRDefault="00356D4C" w:rsidP="00356D4C">
            <w:pPr>
              <w:suppressAutoHyphens w:val="0"/>
              <w:spacing w:before="60" w:after="60" w:line="240" w:lineRule="exact"/>
              <w:rPr>
                <w:rFonts w:asciiTheme="minorHAnsi" w:hAnsiTheme="minorHAnsi"/>
                <w:b/>
                <w:sz w:val="22"/>
                <w:szCs w:val="22"/>
                <w:lang w:val="el-GR"/>
              </w:rPr>
            </w:pPr>
            <w:r w:rsidRPr="00356D4C">
              <w:rPr>
                <w:rFonts w:asciiTheme="minorHAnsi" w:hAnsiTheme="minorHAnsi"/>
                <w:b/>
                <w:sz w:val="22"/>
                <w:szCs w:val="22"/>
                <w:lang w:val="el-GR"/>
              </w:rPr>
              <w:t>MΕΛΕΤΗ ΒΙ</w:t>
            </w:r>
            <w:ins w:id="5" w:author="Στουραΐτης Ευάγγελος" w:date="2019-02-27T15:06:00Z">
              <w:r w:rsidR="00A626D9">
                <w:rPr>
                  <w:rFonts w:asciiTheme="minorHAnsi" w:hAnsiTheme="minorHAnsi"/>
                  <w:b/>
                  <w:sz w:val="22"/>
                  <w:szCs w:val="22"/>
                  <w:lang w:val="el-GR"/>
                </w:rPr>
                <w:t>Ω</w:t>
              </w:r>
            </w:ins>
            <w:del w:id="6" w:author="Στουραΐτης Ευάγγελος" w:date="2019-02-27T15:06:00Z">
              <w:r w:rsidRPr="00356D4C" w:rsidDel="00A626D9">
                <w:rPr>
                  <w:rFonts w:asciiTheme="minorHAnsi" w:hAnsiTheme="minorHAnsi"/>
                  <w:b/>
                  <w:sz w:val="22"/>
                  <w:szCs w:val="22"/>
                  <w:lang w:val="el-GR"/>
                </w:rPr>
                <w:delText>Ο</w:delText>
              </w:r>
            </w:del>
            <w:r w:rsidRPr="00356D4C">
              <w:rPr>
                <w:rFonts w:asciiTheme="minorHAnsi" w:hAnsiTheme="minorHAnsi"/>
                <w:b/>
                <w:sz w:val="22"/>
                <w:szCs w:val="22"/>
                <w:lang w:val="el-GR"/>
              </w:rPr>
              <w:t>ΣΙΜΟΤΗΤΑΣ</w:t>
            </w:r>
          </w:p>
          <w:p w:rsidR="00356D4C" w:rsidRPr="00356D4C" w:rsidRDefault="00356D4C" w:rsidP="00356D4C">
            <w:pPr>
              <w:suppressAutoHyphens w:val="0"/>
              <w:spacing w:before="60" w:after="60" w:line="240" w:lineRule="exact"/>
              <w:rPr>
                <w:rFonts w:asciiTheme="minorHAnsi" w:eastAsia="Calibri" w:hAnsiTheme="minorHAnsi" w:cs="Tahoma"/>
                <w:sz w:val="22"/>
                <w:szCs w:val="22"/>
                <w:lang w:val="el-GR" w:eastAsia="el-GR"/>
              </w:rPr>
            </w:pPr>
            <w:r>
              <w:rPr>
                <w:rFonts w:asciiTheme="minorHAnsi" w:eastAsia="Calibri" w:hAnsiTheme="minorHAnsi" w:cs="Tahoma"/>
                <w:sz w:val="22"/>
                <w:szCs w:val="22"/>
                <w:lang w:val="el-GR" w:eastAsia="el-GR"/>
              </w:rPr>
              <w:t>Στο συγκεκριμένο πεδίο ο</w:t>
            </w:r>
            <w:r w:rsidRPr="00356D4C">
              <w:rPr>
                <w:rFonts w:asciiTheme="minorHAnsi" w:eastAsia="Calibri" w:hAnsiTheme="minorHAnsi" w:cs="Tahoma"/>
                <w:sz w:val="22"/>
                <w:szCs w:val="22"/>
                <w:lang w:val="el-GR" w:eastAsia="el-GR"/>
              </w:rPr>
              <w:t xml:space="preserve"> δυνητικός δικαιούχος θα πρέπει με σαφή και τεκμηριωμένο τρόπο να αναλύσει τις παραδοχές που αξιοποιούνται στην σύνταξη της μελέτης</w:t>
            </w:r>
          </w:p>
        </w:tc>
      </w:tr>
      <w:tr w:rsidR="00B25C13" w:rsidRPr="00985ACF" w:rsidTr="002C3F22">
        <w:trPr>
          <w:trHeight w:val="5322"/>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985ACF" w:rsidTr="002C3F22">
        <w:tc>
          <w:tcPr>
            <w:tcW w:w="1135" w:type="dxa"/>
            <w:gridSpan w:val="3"/>
            <w:shd w:val="clear" w:color="auto" w:fill="BFBFBF"/>
          </w:tcPr>
          <w:p w:rsidR="00B25C13" w:rsidRPr="0093432B" w:rsidRDefault="008A4168"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17.5</w:t>
            </w:r>
          </w:p>
        </w:tc>
        <w:tc>
          <w:tcPr>
            <w:tcW w:w="8901" w:type="dxa"/>
            <w:gridSpan w:val="5"/>
            <w:shd w:val="clear" w:color="auto" w:fill="D9D9D9"/>
          </w:tcPr>
          <w:p w:rsidR="00B25C13" w:rsidRPr="00B25C13" w:rsidRDefault="00B25C13" w:rsidP="00B25C13">
            <w:pPr>
              <w:suppressAutoHyphens w:val="0"/>
              <w:spacing w:line="240" w:lineRule="auto"/>
              <w:rPr>
                <w:rFonts w:asciiTheme="minorHAnsi" w:eastAsia="Calibri" w:hAnsiTheme="minorHAnsi" w:cs="Tahoma"/>
                <w:b/>
                <w:sz w:val="22"/>
                <w:szCs w:val="22"/>
                <w:lang w:val="el-GR" w:eastAsia="el-GR"/>
              </w:rPr>
            </w:pPr>
            <w:r w:rsidRPr="00990EFF">
              <w:rPr>
                <w:rFonts w:asciiTheme="minorHAnsi" w:eastAsia="Calibri" w:hAnsiTheme="minorHAnsi" w:cs="Tahoma"/>
                <w:b/>
                <w:sz w:val="22"/>
                <w:szCs w:val="22"/>
                <w:lang w:val="el-GR" w:eastAsia="el-GR"/>
              </w:rPr>
              <w:t xml:space="preserve">ΠΕΡΙΓΡΑΦΗ ΣΚΟΠΙΜΟΤΗΤΑΣ </w:t>
            </w:r>
            <w:r w:rsidR="005A32E1" w:rsidRPr="00990EFF">
              <w:rPr>
                <w:rFonts w:asciiTheme="minorHAnsi" w:eastAsia="Calibri" w:hAnsiTheme="minorHAnsi" w:cs="Tahoma"/>
                <w:b/>
                <w:sz w:val="22"/>
                <w:szCs w:val="22"/>
                <w:lang w:val="el-GR" w:eastAsia="el-GR"/>
              </w:rPr>
              <w:t xml:space="preserve">– ΑΝΑΓΚΑΙΟΤΗΤΑΣ ΤΟΥ </w:t>
            </w:r>
            <w:r w:rsidRPr="00990EFF">
              <w:rPr>
                <w:rFonts w:asciiTheme="minorHAnsi" w:eastAsia="Calibri" w:hAnsiTheme="minorHAnsi" w:cs="Tahoma"/>
                <w:b/>
                <w:sz w:val="22"/>
                <w:szCs w:val="22"/>
                <w:lang w:val="el-GR" w:eastAsia="el-GR"/>
              </w:rPr>
              <w:t>ΠΡΟΤΕΙΝΟΜΕΝΟΥ ΕΡΓΟΥ</w:t>
            </w:r>
          </w:p>
          <w:p w:rsidR="00060790" w:rsidRDefault="00B25C13" w:rsidP="00060790">
            <w:pPr>
              <w:suppressAutoHyphens w:val="0"/>
              <w:spacing w:line="240" w:lineRule="auto"/>
              <w:rPr>
                <w:rFonts w:asciiTheme="minorHAnsi" w:hAnsiTheme="minorHAnsi"/>
                <w:sz w:val="22"/>
                <w:szCs w:val="22"/>
                <w:lang w:val="el-GR"/>
              </w:rPr>
            </w:pPr>
            <w:r w:rsidRPr="00B25C13">
              <w:rPr>
                <w:rFonts w:asciiTheme="minorHAnsi" w:hAnsiTheme="minorHAnsi"/>
                <w:sz w:val="22"/>
                <w:szCs w:val="22"/>
                <w:lang w:val="el-GR"/>
              </w:rPr>
              <w:t>Περιγραφή της συσχέτισης του προτεινόμενου έργου με τους στόχους του τοπικού προγράμματος κ</w:t>
            </w:r>
            <w:r>
              <w:rPr>
                <w:rFonts w:asciiTheme="minorHAnsi" w:hAnsiTheme="minorHAnsi"/>
                <w:sz w:val="22"/>
                <w:szCs w:val="22"/>
                <w:lang w:val="el-GR"/>
              </w:rPr>
              <w:t xml:space="preserve">αι την </w:t>
            </w:r>
            <w:r w:rsidRPr="00B25C13">
              <w:rPr>
                <w:rFonts w:asciiTheme="minorHAnsi" w:hAnsiTheme="minorHAnsi"/>
                <w:sz w:val="22"/>
                <w:szCs w:val="22"/>
                <w:lang w:val="el-GR"/>
              </w:rPr>
              <w:t>εξυπηρέτησή τους από την υλοποίηση της πρότασης</w:t>
            </w:r>
            <w:r w:rsidR="00060790">
              <w:rPr>
                <w:rFonts w:asciiTheme="minorHAnsi" w:hAnsiTheme="minorHAnsi"/>
                <w:sz w:val="22"/>
                <w:szCs w:val="22"/>
                <w:lang w:val="el-GR"/>
              </w:rPr>
              <w:t>.</w:t>
            </w:r>
          </w:p>
          <w:p w:rsidR="005A32E1" w:rsidRPr="00B25C13" w:rsidRDefault="000B5649" w:rsidP="00F1016C">
            <w:pPr>
              <w:suppressAutoHyphens w:val="0"/>
              <w:spacing w:line="240" w:lineRule="auto"/>
              <w:rPr>
                <w:rFonts w:asciiTheme="minorHAnsi" w:hAnsiTheme="minorHAnsi"/>
                <w:sz w:val="22"/>
                <w:szCs w:val="22"/>
                <w:lang w:val="el-GR"/>
              </w:rPr>
            </w:pPr>
            <w:r>
              <w:rPr>
                <w:rFonts w:asciiTheme="minorHAnsi" w:hAnsiTheme="minorHAnsi"/>
                <w:sz w:val="22"/>
                <w:szCs w:val="22"/>
                <w:lang w:val="el-GR"/>
              </w:rPr>
              <w:t>Η Π</w:t>
            </w:r>
            <w:r w:rsidR="005A32E1" w:rsidRPr="005A32E1">
              <w:rPr>
                <w:rFonts w:asciiTheme="minorHAnsi" w:hAnsiTheme="minorHAnsi"/>
                <w:sz w:val="22"/>
                <w:szCs w:val="22"/>
                <w:lang w:val="el-GR"/>
              </w:rPr>
              <w:t xml:space="preserve">εριγραφή της </w:t>
            </w:r>
            <w:r w:rsidR="005A32E1">
              <w:rPr>
                <w:rFonts w:asciiTheme="minorHAnsi" w:hAnsiTheme="minorHAnsi"/>
                <w:sz w:val="22"/>
                <w:szCs w:val="22"/>
                <w:lang w:val="el-GR"/>
              </w:rPr>
              <w:t xml:space="preserve">αναγκαιότητας </w:t>
            </w:r>
            <w:r w:rsidR="005A32E1" w:rsidRPr="005A32E1">
              <w:rPr>
                <w:rFonts w:asciiTheme="minorHAnsi" w:hAnsiTheme="minorHAnsi"/>
                <w:sz w:val="22"/>
                <w:szCs w:val="22"/>
                <w:lang w:val="el-GR"/>
              </w:rPr>
              <w:t xml:space="preserve"> του προτεινόμενου έργου</w:t>
            </w:r>
            <w:r w:rsidR="00F1016C">
              <w:rPr>
                <w:rFonts w:asciiTheme="minorHAnsi" w:hAnsiTheme="minorHAnsi"/>
                <w:sz w:val="22"/>
                <w:szCs w:val="22"/>
                <w:lang w:val="el-GR"/>
              </w:rPr>
              <w:t xml:space="preserve"> αφορά  μόνο τις </w:t>
            </w:r>
            <w:proofErr w:type="spellStart"/>
            <w:r w:rsidR="00F1016C">
              <w:rPr>
                <w:rFonts w:asciiTheme="minorHAnsi" w:hAnsiTheme="minorHAnsi"/>
                <w:sz w:val="22"/>
                <w:szCs w:val="22"/>
                <w:lang w:val="el-GR"/>
              </w:rPr>
              <w:t>υποδράσεις</w:t>
            </w:r>
            <w:proofErr w:type="spellEnd"/>
            <w:r w:rsidR="00F1016C">
              <w:rPr>
                <w:rFonts w:asciiTheme="minorHAnsi" w:hAnsiTheme="minorHAnsi"/>
                <w:sz w:val="22"/>
                <w:szCs w:val="22"/>
                <w:lang w:val="el-GR"/>
              </w:rPr>
              <w:t xml:space="preserve"> (19.2.2.5, 19.2.3.3 &amp; 19.2.3.5) </w:t>
            </w:r>
            <w:r w:rsidR="005A32E1" w:rsidRPr="005A32E1">
              <w:rPr>
                <w:rFonts w:asciiTheme="minorHAnsi" w:hAnsiTheme="minorHAnsi"/>
                <w:sz w:val="22"/>
                <w:szCs w:val="22"/>
                <w:lang w:val="el-GR"/>
              </w:rPr>
              <w:t xml:space="preserve"> </w:t>
            </w:r>
            <w:r w:rsidR="00692583">
              <w:rPr>
                <w:rFonts w:asciiTheme="minorHAnsi" w:hAnsiTheme="minorHAnsi"/>
                <w:sz w:val="22"/>
                <w:szCs w:val="22"/>
                <w:lang w:val="el-GR"/>
              </w:rPr>
              <w:t>με αναφορά στις εξυπηρετούμενες ανάγκες και  εά</w:t>
            </w:r>
            <w:r w:rsidR="00692583" w:rsidRPr="00692583">
              <w:rPr>
                <w:rFonts w:asciiTheme="minorHAnsi" w:hAnsiTheme="minorHAnsi"/>
                <w:sz w:val="22"/>
                <w:szCs w:val="22"/>
                <w:lang w:val="el-GR"/>
              </w:rPr>
              <w:t>ν υπάρχει παρόμοια υπηρεσία / υποδομή στην Τοπική / Δημοτική Ενότητα.</w:t>
            </w:r>
            <w:r w:rsidR="005A32E1">
              <w:rPr>
                <w:rFonts w:asciiTheme="minorHAnsi" w:hAnsiTheme="minorHAnsi"/>
                <w:sz w:val="22"/>
                <w:szCs w:val="22"/>
                <w:lang w:val="el-GR"/>
              </w:rPr>
              <w:t xml:space="preserve"> </w:t>
            </w:r>
          </w:p>
        </w:tc>
      </w:tr>
      <w:tr w:rsidR="00B25C13" w:rsidRPr="00985ACF" w:rsidTr="002C3F22">
        <w:trPr>
          <w:trHeight w:val="6020"/>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985ACF" w:rsidTr="002C3F22">
        <w:trPr>
          <w:trHeight w:val="849"/>
        </w:trPr>
        <w:tc>
          <w:tcPr>
            <w:tcW w:w="1135" w:type="dxa"/>
            <w:gridSpan w:val="3"/>
            <w:shd w:val="clear" w:color="auto" w:fill="BFBFBF"/>
          </w:tcPr>
          <w:p w:rsidR="00B25C13" w:rsidRPr="0093432B" w:rsidRDefault="008A4168"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w:t>
            </w:r>
            <w:r w:rsidR="00CF5B8A">
              <w:rPr>
                <w:rFonts w:asciiTheme="minorHAnsi" w:eastAsia="Calibri" w:hAnsiTheme="minorHAnsi" w:cs="Tahoma"/>
                <w:b/>
                <w:sz w:val="22"/>
                <w:szCs w:val="22"/>
                <w:lang w:val="el-GR" w:eastAsia="el-GR"/>
              </w:rPr>
              <w:t>6</w:t>
            </w:r>
          </w:p>
        </w:tc>
        <w:tc>
          <w:tcPr>
            <w:tcW w:w="8901" w:type="dxa"/>
            <w:gridSpan w:val="5"/>
            <w:shd w:val="clear" w:color="auto" w:fill="D9D9D9"/>
          </w:tcPr>
          <w:p w:rsidR="00B25C13" w:rsidRDefault="00B25C13" w:rsidP="000869F5">
            <w:pPr>
              <w:suppressAutoHyphens w:val="0"/>
              <w:spacing w:line="240" w:lineRule="auto"/>
              <w:rPr>
                <w:rFonts w:asciiTheme="minorHAnsi" w:eastAsia="Calibri" w:hAnsiTheme="minorHAnsi" w:cs="Tahoma"/>
                <w:b/>
                <w:sz w:val="22"/>
                <w:szCs w:val="22"/>
                <w:lang w:val="el-GR" w:eastAsia="el-GR"/>
              </w:rPr>
            </w:pPr>
            <w:r w:rsidRPr="00990EFF">
              <w:rPr>
                <w:rFonts w:asciiTheme="minorHAnsi" w:eastAsia="Calibri" w:hAnsiTheme="minorHAnsi" w:cs="Tahoma"/>
                <w:b/>
                <w:sz w:val="22"/>
                <w:szCs w:val="22"/>
                <w:lang w:val="el-GR" w:eastAsia="el-GR"/>
              </w:rPr>
              <w:t>ΣΥΣΧΕΤΗΣΗ ΜΕ ΤΗΝ RIS (ΣΥΣΧΕΤΙΣΗ ΤΗΣ ΠΡΑΞΗΣ ΜΕ ΤΗΝ ΕΞΥΠΝΗ ΕΞΕΙΔΙΚΕΥΣΗ)</w:t>
            </w:r>
            <w:r w:rsidR="000869F5" w:rsidRPr="00990EFF">
              <w:rPr>
                <w:rFonts w:asciiTheme="minorHAnsi" w:eastAsia="Calibri" w:hAnsiTheme="minorHAnsi" w:cs="Tahoma"/>
                <w:b/>
                <w:sz w:val="22"/>
                <w:szCs w:val="22"/>
                <w:lang w:val="el-GR" w:eastAsia="el-GR"/>
              </w:rPr>
              <w:t xml:space="preserve"> - ΑΦΟΡΑ ΜΟΝΟ ΠΡΟΤΑΣΕΙΣ ΣΤΑ ΠΛΑΙΣΙΑ ΤΩΝ ΥΠΟΔΡΑΣΕΩΝ 19.2.2.4, 19.2.2.6 &amp;   19.2.3.4</w:t>
            </w:r>
            <w:r w:rsidR="000869F5" w:rsidRPr="000869F5">
              <w:rPr>
                <w:rFonts w:asciiTheme="minorHAnsi" w:eastAsia="Calibri" w:hAnsiTheme="minorHAnsi" w:cs="Tahoma"/>
                <w:b/>
                <w:sz w:val="22"/>
                <w:szCs w:val="22"/>
                <w:lang w:val="el-GR" w:eastAsia="el-GR"/>
              </w:rPr>
              <w:t xml:space="preserve"> </w:t>
            </w:r>
          </w:p>
          <w:p w:rsidR="00936B68" w:rsidRPr="0093432B" w:rsidRDefault="00936B68" w:rsidP="000869F5">
            <w:pPr>
              <w:suppressAutoHyphens w:val="0"/>
              <w:spacing w:line="240" w:lineRule="auto"/>
              <w:rPr>
                <w:rFonts w:asciiTheme="minorHAnsi" w:eastAsia="Calibri" w:hAnsiTheme="minorHAnsi" w:cs="Tahoma"/>
                <w:sz w:val="22"/>
                <w:szCs w:val="22"/>
                <w:lang w:val="el-GR" w:eastAsia="el-GR"/>
              </w:rPr>
            </w:pPr>
            <w:r>
              <w:rPr>
                <w:rFonts w:asciiTheme="minorHAnsi" w:eastAsia="Calibri" w:hAnsiTheme="minorHAnsi" w:cs="Tahoma"/>
                <w:sz w:val="22"/>
                <w:szCs w:val="22"/>
                <w:lang w:val="el-GR" w:eastAsia="el-GR"/>
              </w:rPr>
              <w:t xml:space="preserve">Το κείμενο </w:t>
            </w:r>
            <w:r w:rsidRPr="00936B68">
              <w:rPr>
                <w:rFonts w:asciiTheme="minorHAnsi" w:eastAsia="Calibri" w:hAnsiTheme="minorHAnsi" w:cs="Tahoma"/>
                <w:sz w:val="22"/>
                <w:szCs w:val="22"/>
                <w:lang w:val="el-GR" w:eastAsia="el-GR"/>
              </w:rPr>
              <w:t>της «Στρατηγικής Έξυπνης Εξειδίκευσης RIS3»  της ΠΕΡΙΦΕΡΕΙΑ ΚΕΝΤΡΙΚΗΣ ΜΑΚΕΔΟΝΙΑΣ που δίδεται στο παράρτημα ΙΙ-7 της πρόσκλησης.</w:t>
            </w:r>
          </w:p>
        </w:tc>
      </w:tr>
      <w:tr w:rsidR="00B25C13" w:rsidRPr="00985ACF" w:rsidTr="002C3F22">
        <w:trPr>
          <w:trHeight w:val="5810"/>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985ACF" w:rsidTr="002C3F22">
        <w:tc>
          <w:tcPr>
            <w:tcW w:w="1135" w:type="dxa"/>
            <w:gridSpan w:val="3"/>
            <w:shd w:val="clear" w:color="auto" w:fill="BFBFBF"/>
          </w:tcPr>
          <w:p w:rsidR="00B25C13" w:rsidRPr="0093432B" w:rsidRDefault="00CF5B8A"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17.7</w:t>
            </w:r>
          </w:p>
        </w:tc>
        <w:tc>
          <w:tcPr>
            <w:tcW w:w="8901" w:type="dxa"/>
            <w:gridSpan w:val="5"/>
            <w:shd w:val="clear" w:color="auto" w:fill="D9D9D9"/>
          </w:tcPr>
          <w:p w:rsidR="00B25C13" w:rsidRPr="00936B68" w:rsidRDefault="00B25C13" w:rsidP="00B25C13">
            <w:pPr>
              <w:suppressAutoHyphens w:val="0"/>
              <w:spacing w:line="240" w:lineRule="auto"/>
              <w:rPr>
                <w:rFonts w:asciiTheme="minorHAnsi" w:eastAsia="Calibri" w:hAnsiTheme="minorHAnsi" w:cs="Tahoma"/>
                <w:b/>
                <w:sz w:val="22"/>
                <w:szCs w:val="22"/>
                <w:lang w:val="el-GR" w:eastAsia="el-GR"/>
              </w:rPr>
            </w:pPr>
            <w:r w:rsidRPr="00936B68">
              <w:rPr>
                <w:rFonts w:asciiTheme="minorHAnsi" w:eastAsia="Calibri" w:hAnsiTheme="minorHAnsi" w:cs="Tahoma"/>
                <w:b/>
                <w:sz w:val="22"/>
                <w:szCs w:val="22"/>
                <w:lang w:val="el-GR" w:eastAsia="el-GR"/>
              </w:rPr>
              <w:t>ΣΤΟΙΧΕΙΑ ΙΔΙΟΚΤΗΣΙΑΣ</w:t>
            </w:r>
          </w:p>
          <w:p w:rsidR="00B25C13" w:rsidRPr="00B25C13" w:rsidRDefault="00B25C13" w:rsidP="000C5647">
            <w:pPr>
              <w:suppressAutoHyphens w:val="0"/>
              <w:spacing w:line="240" w:lineRule="auto"/>
              <w:rPr>
                <w:rFonts w:asciiTheme="minorHAnsi" w:eastAsia="Calibri" w:hAnsiTheme="minorHAnsi" w:cs="Tahoma"/>
                <w:sz w:val="22"/>
                <w:szCs w:val="22"/>
                <w:lang w:val="el-GR" w:eastAsia="el-GR"/>
              </w:rPr>
            </w:pPr>
            <w:r w:rsidRPr="00936B68">
              <w:rPr>
                <w:rFonts w:asciiTheme="minorHAnsi" w:eastAsia="Calibri" w:hAnsiTheme="minorHAnsi" w:cs="Tahoma"/>
                <w:sz w:val="22"/>
                <w:szCs w:val="22"/>
                <w:lang w:val="el-GR" w:eastAsia="el-GR"/>
              </w:rPr>
              <w:t xml:space="preserve">Περιγραφή του γηπέδου – ακινήτου στο οποίο θα υλοποιηθεί η πράξη. Αναφορά στο στοιχεία τεκμηρίωσης </w:t>
            </w:r>
            <w:r w:rsidR="002245C6" w:rsidRPr="00936B68">
              <w:rPr>
                <w:rFonts w:asciiTheme="minorHAnsi" w:eastAsia="Calibri" w:hAnsiTheme="minorHAnsi" w:cs="Tahoma"/>
                <w:sz w:val="22"/>
                <w:szCs w:val="22"/>
                <w:lang w:val="el-GR" w:eastAsia="el-GR"/>
              </w:rPr>
              <w:t xml:space="preserve">της </w:t>
            </w:r>
            <w:r w:rsidR="000C5647" w:rsidRPr="00936B68">
              <w:rPr>
                <w:rFonts w:asciiTheme="minorHAnsi" w:eastAsia="Calibri" w:hAnsiTheme="minorHAnsi" w:cs="Tahoma"/>
                <w:sz w:val="22"/>
                <w:szCs w:val="22"/>
                <w:lang w:val="el-GR" w:eastAsia="el-GR"/>
              </w:rPr>
              <w:t>κατοχής ή χρήσης του ακινήτου.</w:t>
            </w:r>
          </w:p>
        </w:tc>
      </w:tr>
      <w:tr w:rsidR="00B25C13" w:rsidRPr="00985ACF" w:rsidTr="002C3F22">
        <w:trPr>
          <w:trHeight w:val="6160"/>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A8398F" w:rsidRPr="00985ACF" w:rsidTr="002C3F22">
        <w:tc>
          <w:tcPr>
            <w:tcW w:w="1135" w:type="dxa"/>
            <w:gridSpan w:val="3"/>
            <w:shd w:val="clear" w:color="auto" w:fill="BFBFBF"/>
          </w:tcPr>
          <w:p w:rsidR="00A8398F" w:rsidRPr="0093432B" w:rsidRDefault="00CF5B8A" w:rsidP="00A500E1">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17.8</w:t>
            </w:r>
          </w:p>
        </w:tc>
        <w:tc>
          <w:tcPr>
            <w:tcW w:w="8901" w:type="dxa"/>
            <w:gridSpan w:val="5"/>
            <w:shd w:val="clear" w:color="auto" w:fill="D9D9D9"/>
          </w:tcPr>
          <w:p w:rsidR="00A8398F" w:rsidRPr="00990EFF" w:rsidRDefault="00A8398F" w:rsidP="00A500E1">
            <w:pPr>
              <w:suppressAutoHyphens w:val="0"/>
              <w:spacing w:before="60" w:after="60" w:line="240" w:lineRule="exact"/>
              <w:rPr>
                <w:rFonts w:asciiTheme="minorHAnsi" w:eastAsia="Calibri" w:hAnsiTheme="minorHAnsi" w:cs="Tahoma"/>
                <w:b/>
                <w:caps/>
                <w:sz w:val="22"/>
                <w:szCs w:val="22"/>
                <w:lang w:val="el-GR" w:eastAsia="el-GR"/>
              </w:rPr>
            </w:pPr>
            <w:r w:rsidRPr="00990EFF">
              <w:rPr>
                <w:rFonts w:asciiTheme="minorHAnsi" w:eastAsia="Calibri" w:hAnsiTheme="minorHAnsi" w:cs="Tahoma"/>
                <w:b/>
                <w:caps/>
                <w:sz w:val="22"/>
                <w:szCs w:val="22"/>
                <w:lang w:val="el-GR" w:eastAsia="el-GR"/>
              </w:rPr>
              <w:t>Εφαρμογή συστημάτων διαχείρισης και ποιοτικών σημάτων/προτύπων</w:t>
            </w:r>
          </w:p>
          <w:p w:rsidR="00A8398F" w:rsidRPr="0093432B" w:rsidRDefault="00A8398F" w:rsidP="00A500E1">
            <w:pPr>
              <w:suppressAutoHyphens w:val="0"/>
              <w:spacing w:before="60" w:after="60" w:line="240" w:lineRule="exact"/>
              <w:rPr>
                <w:rFonts w:asciiTheme="minorHAnsi" w:eastAsia="Calibri" w:hAnsiTheme="minorHAnsi" w:cs="Tahoma"/>
                <w:b/>
                <w:sz w:val="22"/>
                <w:szCs w:val="22"/>
                <w:lang w:val="el-GR" w:eastAsia="el-GR"/>
              </w:rPr>
            </w:pPr>
            <w:r w:rsidRPr="00990EFF">
              <w:rPr>
                <w:rFonts w:asciiTheme="minorHAnsi" w:hAnsiTheme="minorHAnsi"/>
                <w:sz w:val="22"/>
                <w:szCs w:val="22"/>
                <w:lang w:val="el-GR"/>
              </w:rPr>
              <w:t xml:space="preserve">Αναφέρονται αναλυτικά τα συστήματα διαχείρισης και τα ποιοτικά σήματα (πχ </w:t>
            </w:r>
            <w:r w:rsidRPr="00990EFF">
              <w:rPr>
                <w:rFonts w:asciiTheme="minorHAnsi" w:hAnsiTheme="minorHAnsi"/>
                <w:sz w:val="22"/>
                <w:szCs w:val="22"/>
                <w:lang w:val="en-US"/>
              </w:rPr>
              <w:t>ISO</w:t>
            </w:r>
            <w:r w:rsidRPr="00990EFF">
              <w:rPr>
                <w:rFonts w:asciiTheme="minorHAnsi" w:hAnsiTheme="minorHAnsi"/>
                <w:sz w:val="22"/>
                <w:szCs w:val="22"/>
                <w:lang w:val="el-GR"/>
              </w:rPr>
              <w:t xml:space="preserve"> κ.λπ.) που προβλέπονται στο πλαίσιο του προτεινόμενου έργου.</w:t>
            </w:r>
          </w:p>
        </w:tc>
      </w:tr>
      <w:tr w:rsidR="00A8398F" w:rsidRPr="00985ACF" w:rsidTr="002C3F22">
        <w:trPr>
          <w:trHeight w:val="6216"/>
        </w:trPr>
        <w:tc>
          <w:tcPr>
            <w:tcW w:w="10036" w:type="dxa"/>
            <w:gridSpan w:val="8"/>
            <w:shd w:val="clear" w:color="auto" w:fill="auto"/>
          </w:tcPr>
          <w:p w:rsidR="00A8398F" w:rsidRPr="0093432B" w:rsidRDefault="00A8398F" w:rsidP="009948EE">
            <w:pPr>
              <w:suppressAutoHyphens w:val="0"/>
              <w:spacing w:before="60" w:after="60" w:line="240" w:lineRule="exact"/>
              <w:rPr>
                <w:rFonts w:asciiTheme="minorHAnsi" w:eastAsia="Calibri" w:hAnsiTheme="minorHAnsi" w:cs="Tahoma"/>
                <w:b/>
                <w:sz w:val="22"/>
                <w:szCs w:val="22"/>
                <w:lang w:val="el-GR" w:eastAsia="el-GR"/>
              </w:rPr>
            </w:pPr>
          </w:p>
        </w:tc>
      </w:tr>
      <w:tr w:rsidR="00A8398F" w:rsidRPr="00985ACF" w:rsidTr="002C3F22">
        <w:tc>
          <w:tcPr>
            <w:tcW w:w="1135" w:type="dxa"/>
            <w:gridSpan w:val="3"/>
            <w:shd w:val="clear" w:color="auto" w:fill="BFBFBF"/>
          </w:tcPr>
          <w:p w:rsidR="00A8398F" w:rsidRPr="0093432B" w:rsidRDefault="00CF5B8A" w:rsidP="00A500E1">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17.9</w:t>
            </w:r>
          </w:p>
        </w:tc>
        <w:tc>
          <w:tcPr>
            <w:tcW w:w="8901" w:type="dxa"/>
            <w:gridSpan w:val="5"/>
            <w:shd w:val="clear" w:color="auto" w:fill="D9D9D9"/>
          </w:tcPr>
          <w:p w:rsidR="00A8398F" w:rsidRPr="00990EFF" w:rsidRDefault="005B055D" w:rsidP="00A500E1">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ΔΥΝΑΤΟΤΗΤΑ ΠΑΡΟΧΗΣ ΣΥΜΠΛΗΡΩΜΑΤΙΚΩΝ ΥΠΗΡΕΣΙΩΝ &amp; ΔΡΑΣΤΗΡΙΟΤΗΤΩΝ</w:t>
            </w:r>
          </w:p>
          <w:p w:rsidR="00A8398F" w:rsidRPr="0093432B" w:rsidRDefault="00A8398F" w:rsidP="00A500E1">
            <w:pPr>
              <w:suppressAutoHyphens w:val="0"/>
              <w:spacing w:before="60" w:after="60" w:line="240" w:lineRule="exact"/>
              <w:rPr>
                <w:rFonts w:asciiTheme="minorHAnsi" w:eastAsia="Calibri" w:hAnsiTheme="minorHAnsi" w:cs="Tahoma"/>
                <w:sz w:val="22"/>
                <w:szCs w:val="22"/>
                <w:lang w:val="el-GR" w:eastAsia="el-GR"/>
              </w:rPr>
            </w:pPr>
            <w:r w:rsidRPr="00990EFF">
              <w:rPr>
                <w:rFonts w:asciiTheme="minorHAnsi" w:eastAsia="Calibri" w:hAnsiTheme="minorHAnsi" w:cs="Tahoma"/>
                <w:sz w:val="22"/>
                <w:szCs w:val="22"/>
                <w:lang w:val="el-GR" w:eastAsia="el-GR"/>
              </w:rPr>
              <w:t>Περιγράψτε τον τρόπο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r>
      <w:tr w:rsidR="00A8398F" w:rsidRPr="00985ACF" w:rsidTr="002C3F22">
        <w:trPr>
          <w:trHeight w:val="5796"/>
        </w:trPr>
        <w:tc>
          <w:tcPr>
            <w:tcW w:w="10036" w:type="dxa"/>
            <w:gridSpan w:val="8"/>
            <w:shd w:val="clear" w:color="auto" w:fill="auto"/>
          </w:tcPr>
          <w:p w:rsidR="00A8398F" w:rsidRPr="00A1484E" w:rsidRDefault="00A8398F" w:rsidP="009948EE">
            <w:pPr>
              <w:suppressAutoHyphens w:val="0"/>
              <w:spacing w:before="60" w:after="60" w:line="240" w:lineRule="exact"/>
              <w:rPr>
                <w:rFonts w:asciiTheme="minorHAnsi" w:eastAsia="Calibri" w:hAnsiTheme="minorHAnsi" w:cs="Tahoma"/>
                <w:b/>
                <w:sz w:val="22"/>
                <w:szCs w:val="22"/>
                <w:lang w:val="el-GR" w:eastAsia="el-GR"/>
              </w:rPr>
            </w:pPr>
          </w:p>
        </w:tc>
      </w:tr>
      <w:tr w:rsidR="00A8398F" w:rsidRPr="00985ACF" w:rsidTr="002C3F22">
        <w:trPr>
          <w:trHeight w:val="670"/>
        </w:trPr>
        <w:tc>
          <w:tcPr>
            <w:tcW w:w="1135" w:type="dxa"/>
            <w:gridSpan w:val="3"/>
            <w:shd w:val="clear" w:color="auto" w:fill="BFBFBF"/>
          </w:tcPr>
          <w:p w:rsidR="00A8398F" w:rsidRPr="008A4168" w:rsidRDefault="009948EE" w:rsidP="00A500E1">
            <w:pPr>
              <w:suppressAutoHyphens w:val="0"/>
              <w:spacing w:before="60" w:after="60" w:line="240" w:lineRule="exact"/>
              <w:rPr>
                <w:rFonts w:asciiTheme="minorHAnsi" w:eastAsia="Calibri" w:hAnsiTheme="minorHAnsi" w:cs="Tahoma"/>
                <w:b/>
                <w:sz w:val="22"/>
                <w:szCs w:val="22"/>
                <w:lang w:val="el-GR" w:eastAsia="el-GR"/>
              </w:rPr>
            </w:pPr>
            <w:r w:rsidRPr="00D86D8B">
              <w:rPr>
                <w:b/>
                <w:sz w:val="22"/>
                <w:szCs w:val="22"/>
                <w:lang w:val="el-GR"/>
              </w:rPr>
              <w:br w:type="page"/>
            </w:r>
            <w:r w:rsidR="00CF5B8A">
              <w:rPr>
                <w:b/>
                <w:sz w:val="22"/>
                <w:szCs w:val="22"/>
                <w:lang w:val="el-GR"/>
              </w:rPr>
              <w:t>17.10</w:t>
            </w:r>
          </w:p>
        </w:tc>
        <w:tc>
          <w:tcPr>
            <w:tcW w:w="8901" w:type="dxa"/>
            <w:gridSpan w:val="5"/>
            <w:shd w:val="clear" w:color="auto" w:fill="D9D9D9"/>
          </w:tcPr>
          <w:p w:rsidR="00A8398F" w:rsidRPr="00A1484E" w:rsidRDefault="00A8398F" w:rsidP="00A500E1">
            <w:pPr>
              <w:suppressAutoHyphens w:val="0"/>
              <w:spacing w:before="60" w:after="60" w:line="240" w:lineRule="exact"/>
              <w:rPr>
                <w:rFonts w:asciiTheme="minorHAnsi" w:eastAsia="Calibri" w:hAnsiTheme="minorHAnsi" w:cs="Tahoma"/>
                <w:sz w:val="22"/>
                <w:szCs w:val="22"/>
                <w:lang w:val="el-GR" w:eastAsia="el-GR"/>
              </w:rPr>
            </w:pPr>
            <w:r w:rsidRPr="00990EFF">
              <w:rPr>
                <w:rFonts w:asciiTheme="minorHAnsi" w:hAnsiTheme="minorHAnsi" w:cs="Tahoma"/>
                <w:b/>
                <w:bCs/>
                <w:sz w:val="22"/>
                <w:szCs w:val="22"/>
                <w:lang w:val="el-GR" w:eastAsia="el-GR"/>
              </w:rPr>
              <w:t>ΤΕΚΜΗΡΙΩΣΗ ΕΤΟΙΜΟΤΗΤΑΣ ΕΝΑΡΞΗΣ ΥΛΟΠΟΙΗΣΗΣ</w:t>
            </w:r>
            <w:r w:rsidRPr="00A1484E">
              <w:rPr>
                <w:rFonts w:asciiTheme="minorHAnsi" w:hAnsiTheme="minorHAnsi" w:cs="Tahoma"/>
                <w:b/>
                <w:bCs/>
                <w:sz w:val="22"/>
                <w:szCs w:val="22"/>
                <w:lang w:val="el-GR" w:eastAsia="el-GR"/>
              </w:rPr>
              <w:t xml:space="preserve"> ΠΡΑΞΗΣ</w:t>
            </w:r>
          </w:p>
        </w:tc>
      </w:tr>
      <w:tr w:rsidR="00A8398F" w:rsidRPr="00A500E1" w:rsidTr="002C3F22">
        <w:tblPrEx>
          <w:tblLook w:val="00A0" w:firstRow="1" w:lastRow="0" w:firstColumn="1" w:lastColumn="0" w:noHBand="0" w:noVBand="0"/>
        </w:tblPrEx>
        <w:tc>
          <w:tcPr>
            <w:tcW w:w="7146" w:type="dxa"/>
            <w:gridSpan w:val="5"/>
            <w:shd w:val="clear" w:color="auto" w:fill="D9D9D9"/>
          </w:tcPr>
          <w:p w:rsidR="00A8398F" w:rsidRPr="0093432B" w:rsidRDefault="00A8398F" w:rsidP="00A1484E">
            <w:pPr>
              <w:spacing w:before="60" w:line="280" w:lineRule="atLeast"/>
              <w:jc w:val="left"/>
              <w:rPr>
                <w:rFonts w:asciiTheme="minorHAnsi" w:hAnsiTheme="minorHAnsi" w:cs="Tahoma"/>
                <w:b/>
                <w:bCs/>
                <w:sz w:val="22"/>
                <w:szCs w:val="22"/>
              </w:rPr>
            </w:pPr>
            <w:r w:rsidRPr="0093432B">
              <w:rPr>
                <w:rFonts w:asciiTheme="minorHAnsi" w:hAnsiTheme="minorHAnsi" w:cs="Tahoma"/>
                <w:b/>
                <w:bCs/>
                <w:sz w:val="22"/>
                <w:szCs w:val="22"/>
              </w:rPr>
              <w:t>ΣΤΑΔΙΟ ΕΞΕΛΙΞΗΣ</w:t>
            </w:r>
          </w:p>
        </w:tc>
        <w:tc>
          <w:tcPr>
            <w:tcW w:w="2890" w:type="dxa"/>
            <w:gridSpan w:val="3"/>
            <w:shd w:val="clear" w:color="auto" w:fill="D9D9D9"/>
          </w:tcPr>
          <w:p w:rsidR="00A8398F" w:rsidRPr="0093432B" w:rsidRDefault="00A8398F" w:rsidP="00A500E1">
            <w:pPr>
              <w:spacing w:before="60" w:line="280" w:lineRule="atLeast"/>
              <w:jc w:val="center"/>
              <w:rPr>
                <w:rFonts w:asciiTheme="minorHAnsi" w:hAnsiTheme="minorHAnsi" w:cs="Tahoma"/>
                <w:b/>
                <w:bCs/>
                <w:sz w:val="22"/>
                <w:szCs w:val="22"/>
              </w:rPr>
            </w:pPr>
            <w:r w:rsidRPr="0093432B">
              <w:rPr>
                <w:rFonts w:asciiTheme="minorHAnsi" w:hAnsiTheme="minorHAnsi" w:cs="Tahoma"/>
                <w:b/>
                <w:bCs/>
                <w:sz w:val="22"/>
                <w:szCs w:val="22"/>
              </w:rPr>
              <w:t xml:space="preserve">ΗΜΕΡΟΜΗΝΙΑ / </w:t>
            </w:r>
            <w:proofErr w:type="spellStart"/>
            <w:r w:rsidRPr="0093432B">
              <w:rPr>
                <w:rFonts w:asciiTheme="minorHAnsi" w:hAnsiTheme="minorHAnsi" w:cs="Tahoma"/>
                <w:b/>
                <w:bCs/>
                <w:sz w:val="22"/>
                <w:szCs w:val="22"/>
              </w:rPr>
              <w:t>Αρ</w:t>
            </w:r>
            <w:proofErr w:type="spellEnd"/>
            <w:r w:rsidRPr="0093432B">
              <w:rPr>
                <w:rFonts w:asciiTheme="minorHAnsi" w:hAnsiTheme="minorHAnsi" w:cs="Tahoma"/>
                <w:b/>
                <w:bCs/>
                <w:sz w:val="22"/>
                <w:szCs w:val="22"/>
              </w:rPr>
              <w:t>. π</w:t>
            </w:r>
            <w:proofErr w:type="spellStart"/>
            <w:r w:rsidRPr="0093432B">
              <w:rPr>
                <w:rFonts w:asciiTheme="minorHAnsi" w:hAnsiTheme="minorHAnsi" w:cs="Tahoma"/>
                <w:b/>
                <w:bCs/>
                <w:sz w:val="22"/>
                <w:szCs w:val="22"/>
              </w:rPr>
              <w:t>ρωτ</w:t>
            </w:r>
            <w:proofErr w:type="spellEnd"/>
            <w:r w:rsidRPr="0093432B">
              <w:rPr>
                <w:rFonts w:asciiTheme="minorHAnsi" w:hAnsiTheme="minorHAnsi" w:cs="Tahoma"/>
                <w:b/>
                <w:bCs/>
                <w:sz w:val="22"/>
                <w:szCs w:val="22"/>
              </w:rPr>
              <w:t>.</w:t>
            </w:r>
          </w:p>
        </w:tc>
      </w:tr>
      <w:tr w:rsidR="00A8398F" w:rsidRPr="00985ACF" w:rsidTr="002C3F22">
        <w:tblPrEx>
          <w:tblLook w:val="00A0" w:firstRow="1" w:lastRow="0" w:firstColumn="1" w:lastColumn="0" w:noHBand="0" w:noVBand="0"/>
        </w:tblPrEx>
        <w:tc>
          <w:tcPr>
            <w:tcW w:w="7146" w:type="dxa"/>
            <w:gridSpan w:val="5"/>
          </w:tcPr>
          <w:p w:rsidR="00A8398F" w:rsidRPr="0093432B" w:rsidRDefault="00FE7F41" w:rsidP="00FE7F41">
            <w:pPr>
              <w:spacing w:before="60" w:line="280" w:lineRule="atLeast"/>
              <w:rPr>
                <w:rFonts w:asciiTheme="minorHAnsi" w:hAnsiTheme="minorHAnsi" w:cs="Tahoma"/>
                <w:b/>
                <w:sz w:val="22"/>
                <w:szCs w:val="22"/>
                <w:lang w:val="el-GR"/>
              </w:rPr>
            </w:pPr>
            <w:r w:rsidRPr="00FE7F41">
              <w:rPr>
                <w:rFonts w:asciiTheme="minorHAnsi" w:hAnsiTheme="minorHAnsi" w:cs="Tahoma"/>
                <w:b/>
                <w:sz w:val="22"/>
                <w:szCs w:val="22"/>
                <w:lang w:val="el-GR"/>
              </w:rPr>
              <w:t>Εξασφάλιση του συνόλου των απαιτούμενων γνωμοδοτήσεων/εγκρίσεων / αδειών</w:t>
            </w:r>
            <w:r>
              <w:rPr>
                <w:rFonts w:asciiTheme="minorHAnsi" w:hAnsiTheme="minorHAnsi" w:cs="Tahoma"/>
                <w:b/>
                <w:sz w:val="22"/>
                <w:szCs w:val="22"/>
                <w:lang w:val="el-GR"/>
              </w:rPr>
              <w:t xml:space="preserve"> </w:t>
            </w:r>
            <w:r w:rsidRPr="00157C77">
              <w:rPr>
                <w:rFonts w:asciiTheme="minorHAnsi" w:hAnsiTheme="minorHAnsi" w:cs="Tahoma"/>
                <w:sz w:val="22"/>
                <w:szCs w:val="22"/>
                <w:lang w:val="el-GR"/>
              </w:rPr>
              <w:t xml:space="preserve">(πχ Οικοδομική Άδεια, Έγκριση Εργασιών Μικρής Κλίμακας </w:t>
            </w:r>
            <w:proofErr w:type="spellStart"/>
            <w:r w:rsidRPr="00157C77">
              <w:rPr>
                <w:rFonts w:asciiTheme="minorHAnsi" w:hAnsiTheme="minorHAnsi" w:cs="Tahoma"/>
                <w:sz w:val="22"/>
                <w:szCs w:val="22"/>
                <w:lang w:val="el-GR"/>
              </w:rPr>
              <w:t>κτλ</w:t>
            </w:r>
            <w:proofErr w:type="spellEnd"/>
            <w:r w:rsidRPr="00157C77">
              <w:rPr>
                <w:rFonts w:asciiTheme="minorHAnsi" w:hAnsiTheme="minorHAnsi" w:cs="Tahoma"/>
                <w:sz w:val="22"/>
                <w:szCs w:val="22"/>
                <w:lang w:val="el-GR"/>
              </w:rPr>
              <w:t>)</w:t>
            </w: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985ACF"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985ACF"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FE7F41" w:rsidRDefault="00A8398F" w:rsidP="00A500E1">
            <w:pPr>
              <w:spacing w:before="60" w:line="280" w:lineRule="atLeast"/>
              <w:rPr>
                <w:rFonts w:asciiTheme="minorHAnsi" w:hAnsiTheme="minorHAnsi" w:cs="Tahoma"/>
                <w:sz w:val="22"/>
                <w:szCs w:val="22"/>
                <w:lang w:val="el-GR"/>
              </w:rPr>
            </w:pPr>
          </w:p>
        </w:tc>
      </w:tr>
      <w:tr w:rsidR="00FE7F41" w:rsidRPr="00985ACF" w:rsidTr="002C3F22">
        <w:tblPrEx>
          <w:tblLook w:val="00A0" w:firstRow="1" w:lastRow="0" w:firstColumn="1" w:lastColumn="0" w:noHBand="0" w:noVBand="0"/>
        </w:tblPrEx>
        <w:tc>
          <w:tcPr>
            <w:tcW w:w="7146" w:type="dxa"/>
            <w:gridSpan w:val="5"/>
          </w:tcPr>
          <w:p w:rsidR="00FE7F41" w:rsidRPr="0093432B" w:rsidRDefault="00FE7F41"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FE7F41" w:rsidRPr="00FE7F41" w:rsidRDefault="00FE7F41"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FE7F41">
            <w:pPr>
              <w:spacing w:before="60" w:line="280" w:lineRule="atLeast"/>
              <w:rPr>
                <w:rFonts w:asciiTheme="minorHAnsi" w:hAnsiTheme="minorHAnsi" w:cs="Tahoma"/>
                <w:b/>
                <w:sz w:val="22"/>
                <w:szCs w:val="22"/>
                <w:lang w:val="el-GR"/>
              </w:rPr>
            </w:pPr>
            <w:r w:rsidRPr="0093432B">
              <w:rPr>
                <w:rFonts w:asciiTheme="minorHAnsi" w:hAnsiTheme="minorHAnsi"/>
                <w:b/>
                <w:sz w:val="22"/>
                <w:szCs w:val="22"/>
                <w:lang w:val="el-GR"/>
              </w:rPr>
              <w:t>Εξασφάλιση μέρους των απαιτούμενων γνωμοδοτήσεων/εγκρίσεων / αδειών</w:t>
            </w:r>
            <w:r w:rsidR="00FE7F41">
              <w:rPr>
                <w:rFonts w:asciiTheme="minorHAnsi" w:hAnsiTheme="minorHAnsi"/>
                <w:b/>
                <w:sz w:val="22"/>
                <w:szCs w:val="22"/>
                <w:lang w:val="el-GR"/>
              </w:rPr>
              <w:t xml:space="preserve"> </w:t>
            </w:r>
            <w:r w:rsidR="00FE7F41" w:rsidRPr="00FE7F41">
              <w:rPr>
                <w:rFonts w:asciiTheme="minorHAnsi" w:hAnsiTheme="minorHAnsi"/>
                <w:sz w:val="22"/>
                <w:szCs w:val="22"/>
                <w:lang w:val="el-GR"/>
              </w:rPr>
              <w:t>(πχ Προέγκριση συναρμόδιων υπηρεσιών, Προέγκριση Οικ. Άδειας (</w:t>
            </w:r>
            <w:proofErr w:type="spellStart"/>
            <w:r w:rsidR="00FE7F41" w:rsidRPr="00FE7F41">
              <w:rPr>
                <w:rFonts w:asciiTheme="minorHAnsi" w:hAnsiTheme="minorHAnsi"/>
                <w:sz w:val="22"/>
                <w:szCs w:val="22"/>
                <w:lang w:val="el-GR"/>
              </w:rPr>
              <w:t>Άρ</w:t>
            </w:r>
            <w:proofErr w:type="spellEnd"/>
            <w:r w:rsidR="00FE7F41" w:rsidRPr="00FE7F41">
              <w:rPr>
                <w:rFonts w:asciiTheme="minorHAnsi" w:hAnsiTheme="minorHAnsi"/>
                <w:sz w:val="22"/>
                <w:szCs w:val="22"/>
                <w:lang w:val="el-GR"/>
              </w:rPr>
              <w:t>. 35. Ν 4495/17, )</w:t>
            </w: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FE7F41" w:rsidRPr="00985ACF" w:rsidTr="002C3F22">
        <w:tblPrEx>
          <w:tblLook w:val="00A0" w:firstRow="1" w:lastRow="0" w:firstColumn="1" w:lastColumn="0" w:noHBand="0" w:noVBand="0"/>
        </w:tblPrEx>
        <w:tc>
          <w:tcPr>
            <w:tcW w:w="7146" w:type="dxa"/>
            <w:gridSpan w:val="5"/>
          </w:tcPr>
          <w:p w:rsidR="00FE7F41" w:rsidRPr="0093432B" w:rsidRDefault="00FE7F41" w:rsidP="00FE7F41">
            <w:pPr>
              <w:spacing w:before="60" w:line="280" w:lineRule="atLeast"/>
              <w:rPr>
                <w:rFonts w:asciiTheme="minorHAnsi" w:hAnsiTheme="minorHAnsi" w:cs="Tahoma"/>
                <w:b/>
                <w:sz w:val="22"/>
                <w:szCs w:val="22"/>
                <w:lang w:val="el-GR"/>
              </w:rPr>
            </w:pPr>
            <w:r w:rsidRPr="0093432B">
              <w:rPr>
                <w:rFonts w:asciiTheme="minorHAnsi" w:hAnsiTheme="minorHAnsi"/>
                <w:b/>
                <w:sz w:val="22"/>
                <w:szCs w:val="22"/>
                <w:lang w:val="el-GR"/>
              </w:rPr>
              <w:t>Υποβολή αιτήσεων στις αρμόδιες αρχές για απαραίτητες γ</w:t>
            </w:r>
            <w:r>
              <w:rPr>
                <w:rFonts w:asciiTheme="minorHAnsi" w:hAnsiTheme="minorHAnsi"/>
                <w:b/>
                <w:sz w:val="22"/>
                <w:szCs w:val="22"/>
                <w:lang w:val="el-GR"/>
              </w:rPr>
              <w:t xml:space="preserve">νωμοδοτήσεις/εγκρίσεις / άδειες </w:t>
            </w:r>
            <w:r w:rsidRPr="00157C77">
              <w:rPr>
                <w:rFonts w:asciiTheme="minorHAnsi" w:hAnsiTheme="minorHAnsi"/>
                <w:sz w:val="22"/>
                <w:szCs w:val="22"/>
                <w:lang w:val="el-GR"/>
              </w:rPr>
              <w:t>(πχ Αίτηση Δ/</w:t>
            </w:r>
            <w:proofErr w:type="spellStart"/>
            <w:r w:rsidRPr="00157C77">
              <w:rPr>
                <w:rFonts w:asciiTheme="minorHAnsi" w:hAnsiTheme="minorHAnsi"/>
                <w:sz w:val="22"/>
                <w:szCs w:val="22"/>
                <w:lang w:val="el-GR"/>
              </w:rPr>
              <w:t>νση</w:t>
            </w:r>
            <w:proofErr w:type="spellEnd"/>
            <w:r w:rsidRPr="00157C77">
              <w:rPr>
                <w:rFonts w:asciiTheme="minorHAnsi" w:hAnsiTheme="minorHAnsi"/>
                <w:sz w:val="22"/>
                <w:szCs w:val="22"/>
                <w:lang w:val="el-GR"/>
              </w:rPr>
              <w:t xml:space="preserve"> Ανάπτυξης</w:t>
            </w:r>
            <w:r w:rsidR="00157C77" w:rsidRPr="00157C77">
              <w:rPr>
                <w:rFonts w:asciiTheme="minorHAnsi" w:hAnsiTheme="minorHAnsi"/>
                <w:sz w:val="22"/>
                <w:szCs w:val="22"/>
                <w:lang w:val="el-GR"/>
              </w:rPr>
              <w:t xml:space="preserve">, </w:t>
            </w:r>
            <w:r w:rsidRPr="00157C77">
              <w:rPr>
                <w:rFonts w:asciiTheme="minorHAnsi" w:hAnsiTheme="minorHAnsi"/>
                <w:sz w:val="22"/>
                <w:szCs w:val="22"/>
                <w:lang w:val="el-GR"/>
              </w:rPr>
              <w:t xml:space="preserve"> </w:t>
            </w:r>
            <w:r w:rsidR="00157C77" w:rsidRPr="00157C77">
              <w:rPr>
                <w:rFonts w:asciiTheme="minorHAnsi" w:hAnsiTheme="minorHAnsi"/>
                <w:sz w:val="22"/>
                <w:szCs w:val="22"/>
                <w:lang w:val="el-GR"/>
              </w:rPr>
              <w:t>Δ/</w:t>
            </w:r>
            <w:proofErr w:type="spellStart"/>
            <w:r w:rsidR="00157C77" w:rsidRPr="00157C77">
              <w:rPr>
                <w:rFonts w:asciiTheme="minorHAnsi" w:hAnsiTheme="minorHAnsi"/>
                <w:sz w:val="22"/>
                <w:szCs w:val="22"/>
                <w:lang w:val="el-GR"/>
              </w:rPr>
              <w:t>νση</w:t>
            </w:r>
            <w:proofErr w:type="spellEnd"/>
            <w:r w:rsidR="00157C77" w:rsidRPr="00157C77">
              <w:rPr>
                <w:rFonts w:asciiTheme="minorHAnsi" w:hAnsiTheme="minorHAnsi"/>
                <w:sz w:val="22"/>
                <w:szCs w:val="22"/>
                <w:lang w:val="el-GR"/>
              </w:rPr>
              <w:t xml:space="preserve"> Πολεοδομίας</w:t>
            </w:r>
            <w:r w:rsidR="00157C77">
              <w:rPr>
                <w:rFonts w:asciiTheme="minorHAnsi" w:hAnsiTheme="minorHAnsi"/>
                <w:sz w:val="22"/>
                <w:szCs w:val="22"/>
                <w:lang w:val="el-GR"/>
              </w:rPr>
              <w:t>)</w:t>
            </w:r>
          </w:p>
        </w:tc>
        <w:tc>
          <w:tcPr>
            <w:tcW w:w="2890" w:type="dxa"/>
            <w:gridSpan w:val="3"/>
          </w:tcPr>
          <w:p w:rsidR="00FE7F41" w:rsidRPr="0093432B" w:rsidRDefault="00FE7F41" w:rsidP="00FE7F41">
            <w:pPr>
              <w:spacing w:before="60" w:line="280" w:lineRule="atLeast"/>
              <w:rPr>
                <w:rFonts w:asciiTheme="minorHAnsi" w:hAnsiTheme="minorHAnsi" w:cs="Tahoma"/>
                <w:sz w:val="22"/>
                <w:szCs w:val="22"/>
                <w:lang w:val="el-GR"/>
              </w:rPr>
            </w:pPr>
          </w:p>
        </w:tc>
      </w:tr>
      <w:tr w:rsidR="00FE7F41" w:rsidRPr="00985ACF" w:rsidTr="002C3F22">
        <w:tblPrEx>
          <w:tblLook w:val="00A0" w:firstRow="1" w:lastRow="0" w:firstColumn="1" w:lastColumn="0" w:noHBand="0" w:noVBand="0"/>
        </w:tblPrEx>
        <w:tc>
          <w:tcPr>
            <w:tcW w:w="7146" w:type="dxa"/>
            <w:gridSpan w:val="5"/>
          </w:tcPr>
          <w:p w:rsidR="00FE7F41" w:rsidRPr="0093432B" w:rsidRDefault="00FE7F41" w:rsidP="00FE7F41">
            <w:pPr>
              <w:pStyle w:val="a7"/>
              <w:numPr>
                <w:ilvl w:val="0"/>
                <w:numId w:val="1"/>
              </w:numPr>
              <w:spacing w:before="60" w:after="60" w:line="280" w:lineRule="atLeast"/>
              <w:jc w:val="both"/>
              <w:rPr>
                <w:rFonts w:asciiTheme="minorHAnsi" w:hAnsiTheme="minorHAnsi" w:cs="Tahoma"/>
              </w:rPr>
            </w:pPr>
          </w:p>
        </w:tc>
        <w:tc>
          <w:tcPr>
            <w:tcW w:w="2890" w:type="dxa"/>
            <w:gridSpan w:val="3"/>
          </w:tcPr>
          <w:p w:rsidR="00FE7F41" w:rsidRPr="0093432B" w:rsidRDefault="00FE7F41" w:rsidP="00FE7F41">
            <w:pPr>
              <w:spacing w:before="60" w:line="280" w:lineRule="atLeast"/>
              <w:rPr>
                <w:rFonts w:asciiTheme="minorHAnsi" w:hAnsiTheme="minorHAnsi" w:cs="Tahoma"/>
                <w:sz w:val="22"/>
                <w:szCs w:val="22"/>
                <w:lang w:val="el-GR"/>
              </w:rPr>
            </w:pPr>
          </w:p>
        </w:tc>
      </w:tr>
      <w:tr w:rsidR="00FE7F41" w:rsidRPr="00985ACF" w:rsidTr="002C3F22">
        <w:tblPrEx>
          <w:tblLook w:val="00A0" w:firstRow="1" w:lastRow="0" w:firstColumn="1" w:lastColumn="0" w:noHBand="0" w:noVBand="0"/>
        </w:tblPrEx>
        <w:tc>
          <w:tcPr>
            <w:tcW w:w="7146" w:type="dxa"/>
            <w:gridSpan w:val="5"/>
          </w:tcPr>
          <w:p w:rsidR="00FE7F41" w:rsidRPr="0093432B" w:rsidRDefault="00FE7F41" w:rsidP="00FE7F41">
            <w:pPr>
              <w:pStyle w:val="a7"/>
              <w:numPr>
                <w:ilvl w:val="0"/>
                <w:numId w:val="1"/>
              </w:numPr>
              <w:spacing w:before="60" w:after="60" w:line="280" w:lineRule="atLeast"/>
              <w:jc w:val="both"/>
              <w:rPr>
                <w:rFonts w:asciiTheme="minorHAnsi" w:hAnsiTheme="minorHAnsi" w:cs="Tahoma"/>
              </w:rPr>
            </w:pPr>
          </w:p>
        </w:tc>
        <w:tc>
          <w:tcPr>
            <w:tcW w:w="2890" w:type="dxa"/>
            <w:gridSpan w:val="3"/>
          </w:tcPr>
          <w:p w:rsidR="00FE7F41" w:rsidRPr="00157C77" w:rsidRDefault="00FE7F41" w:rsidP="00FE7F41">
            <w:pPr>
              <w:spacing w:before="60" w:line="280" w:lineRule="atLeast"/>
              <w:rPr>
                <w:rFonts w:asciiTheme="minorHAnsi" w:hAnsiTheme="minorHAnsi" w:cs="Tahoma"/>
                <w:sz w:val="22"/>
                <w:szCs w:val="22"/>
                <w:lang w:val="el-GR"/>
              </w:rPr>
            </w:pPr>
          </w:p>
        </w:tc>
      </w:tr>
      <w:tr w:rsidR="00157C77" w:rsidRPr="00985ACF" w:rsidTr="002C3F22">
        <w:tblPrEx>
          <w:tblLook w:val="00A0" w:firstRow="1" w:lastRow="0" w:firstColumn="1" w:lastColumn="0" w:noHBand="0" w:noVBand="0"/>
        </w:tblPrEx>
        <w:tc>
          <w:tcPr>
            <w:tcW w:w="7146" w:type="dxa"/>
            <w:gridSpan w:val="5"/>
          </w:tcPr>
          <w:p w:rsidR="00157C77" w:rsidRPr="0093432B" w:rsidRDefault="00157C77" w:rsidP="00157C77">
            <w:pPr>
              <w:pStyle w:val="a7"/>
              <w:numPr>
                <w:ilvl w:val="0"/>
                <w:numId w:val="1"/>
              </w:numPr>
              <w:spacing w:before="60" w:after="60" w:line="280" w:lineRule="atLeast"/>
              <w:jc w:val="both"/>
              <w:rPr>
                <w:rFonts w:asciiTheme="minorHAnsi" w:hAnsiTheme="minorHAnsi" w:cs="Tahoma"/>
              </w:rPr>
            </w:pPr>
          </w:p>
        </w:tc>
        <w:tc>
          <w:tcPr>
            <w:tcW w:w="2890" w:type="dxa"/>
            <w:gridSpan w:val="3"/>
          </w:tcPr>
          <w:p w:rsidR="00157C77" w:rsidRPr="0093432B" w:rsidRDefault="00157C77" w:rsidP="00157C77">
            <w:pPr>
              <w:spacing w:before="60" w:line="280" w:lineRule="atLeast"/>
              <w:rPr>
                <w:rFonts w:asciiTheme="minorHAnsi" w:hAnsiTheme="minorHAnsi" w:cs="Tahoma"/>
                <w:sz w:val="22"/>
                <w:szCs w:val="22"/>
                <w:lang w:val="el-GR"/>
              </w:rPr>
            </w:pPr>
          </w:p>
        </w:tc>
      </w:tr>
      <w:tr w:rsidR="00A8398F" w:rsidRPr="00985ACF" w:rsidTr="002C3F22">
        <w:tblPrEx>
          <w:tblLook w:val="00A0" w:firstRow="1" w:lastRow="0" w:firstColumn="1" w:lastColumn="0" w:noHBand="0" w:noVBand="0"/>
        </w:tblPrEx>
        <w:tc>
          <w:tcPr>
            <w:tcW w:w="10036" w:type="dxa"/>
            <w:gridSpan w:val="8"/>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i/>
                <w:iCs/>
                <w:sz w:val="22"/>
                <w:szCs w:val="22"/>
                <w:lang w:val="el-GR"/>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  εργασιών</w:t>
            </w:r>
          </w:p>
        </w:tc>
      </w:tr>
      <w:tr w:rsidR="00A8398F" w:rsidRPr="00985ACF" w:rsidTr="002C3F22">
        <w:trPr>
          <w:trHeight w:val="5797"/>
        </w:trPr>
        <w:tc>
          <w:tcPr>
            <w:tcW w:w="10036" w:type="dxa"/>
            <w:gridSpan w:val="8"/>
            <w:shd w:val="clear" w:color="auto" w:fill="auto"/>
          </w:tcPr>
          <w:p w:rsidR="00A8398F" w:rsidRPr="00A500E1" w:rsidRDefault="00A8398F" w:rsidP="009948EE">
            <w:pPr>
              <w:suppressAutoHyphens w:val="0"/>
              <w:spacing w:before="60" w:after="60" w:line="240" w:lineRule="exact"/>
              <w:rPr>
                <w:rFonts w:asciiTheme="minorHAnsi" w:eastAsia="Calibri" w:hAnsiTheme="minorHAnsi" w:cs="Tahoma"/>
                <w:b/>
                <w:sz w:val="18"/>
                <w:szCs w:val="18"/>
                <w:lang w:val="el-GR" w:eastAsia="el-GR"/>
              </w:rPr>
            </w:pPr>
          </w:p>
        </w:tc>
      </w:tr>
      <w:tr w:rsidR="00A8398F" w:rsidRPr="00985ACF" w:rsidTr="002C3F22">
        <w:tblPrEx>
          <w:tblLook w:val="00A0" w:firstRow="1" w:lastRow="0" w:firstColumn="1" w:lastColumn="0" w:noHBand="0" w:noVBand="0"/>
        </w:tblPrEx>
        <w:tc>
          <w:tcPr>
            <w:tcW w:w="1135" w:type="dxa"/>
            <w:gridSpan w:val="3"/>
            <w:shd w:val="clear" w:color="auto" w:fill="BFBFBF"/>
          </w:tcPr>
          <w:p w:rsidR="00A8398F" w:rsidRPr="00D86D8B" w:rsidRDefault="00286B43" w:rsidP="00A500E1">
            <w:pPr>
              <w:spacing w:before="60" w:line="280" w:lineRule="atLeast"/>
              <w:rPr>
                <w:rFonts w:asciiTheme="minorHAnsi" w:hAnsiTheme="minorHAnsi" w:cs="Tahoma"/>
                <w:b/>
                <w:szCs w:val="20"/>
                <w:lang w:val="el-GR"/>
              </w:rPr>
            </w:pPr>
            <w:r w:rsidRPr="00060790">
              <w:rPr>
                <w:lang w:val="el-GR"/>
              </w:rPr>
              <w:br w:type="page"/>
            </w:r>
          </w:p>
          <w:p w:rsidR="00A8398F" w:rsidRPr="00A500E1" w:rsidRDefault="008A4168" w:rsidP="00A500E1">
            <w:pPr>
              <w:spacing w:before="60" w:line="280" w:lineRule="atLeast"/>
              <w:rPr>
                <w:rFonts w:asciiTheme="minorHAnsi" w:hAnsiTheme="minorHAnsi" w:cs="Tahoma"/>
                <w:b/>
                <w:szCs w:val="20"/>
                <w:lang w:val="el-GR"/>
              </w:rPr>
            </w:pPr>
            <w:r>
              <w:rPr>
                <w:rFonts w:asciiTheme="minorHAnsi" w:hAnsiTheme="minorHAnsi" w:cs="Tahoma"/>
                <w:b/>
                <w:szCs w:val="20"/>
                <w:lang w:val="el-GR"/>
              </w:rPr>
              <w:t>17</w:t>
            </w:r>
            <w:r w:rsidR="00CF5B8A">
              <w:rPr>
                <w:rFonts w:asciiTheme="minorHAnsi" w:hAnsiTheme="minorHAnsi" w:cs="Tahoma"/>
                <w:b/>
                <w:szCs w:val="20"/>
                <w:lang w:val="el-GR"/>
              </w:rPr>
              <w:t>.11</w:t>
            </w:r>
          </w:p>
        </w:tc>
        <w:tc>
          <w:tcPr>
            <w:tcW w:w="8901" w:type="dxa"/>
            <w:gridSpan w:val="5"/>
            <w:shd w:val="clear" w:color="auto" w:fill="BFBFBF"/>
          </w:tcPr>
          <w:p w:rsidR="00A8398F" w:rsidRPr="00035BCC" w:rsidRDefault="00A8398F" w:rsidP="00A500E1">
            <w:pPr>
              <w:spacing w:before="60" w:line="280" w:lineRule="atLeast"/>
              <w:rPr>
                <w:rFonts w:asciiTheme="minorHAnsi" w:hAnsiTheme="minorHAnsi" w:cs="Tahoma"/>
                <w:b/>
                <w:caps/>
                <w:sz w:val="22"/>
                <w:szCs w:val="22"/>
                <w:lang w:val="el-GR"/>
              </w:rPr>
            </w:pPr>
            <w:r w:rsidRPr="00990EFF">
              <w:rPr>
                <w:rFonts w:asciiTheme="minorHAnsi" w:hAnsiTheme="minorHAnsi" w:cs="Tahoma"/>
                <w:b/>
                <w:caps/>
                <w:sz w:val="22"/>
                <w:szCs w:val="22"/>
                <w:lang w:val="el-GR"/>
              </w:rPr>
              <w:t>ΕΞΑΣΦΑΛΙΣΗ ΠΡΩΤΩΝ ΥΛΩΝ – (</w:t>
            </w:r>
            <w:r w:rsidR="0074507F">
              <w:rPr>
                <w:rFonts w:asciiTheme="minorHAnsi" w:hAnsiTheme="minorHAnsi" w:cs="Tahoma"/>
                <w:b/>
                <w:caps/>
                <w:sz w:val="22"/>
                <w:szCs w:val="22"/>
                <w:lang w:val="el-GR"/>
              </w:rPr>
              <w:t>ΜΟΝΟ ΓΙΑ ΤΙΣ ΥΠΟΔΡΑΣΕΙΣ 19.2.2.2, 19.2.3.1</w:t>
            </w:r>
            <w:r w:rsidRPr="00035BCC">
              <w:rPr>
                <w:rFonts w:asciiTheme="minorHAnsi" w:hAnsiTheme="minorHAnsi" w:cs="Tahoma"/>
                <w:b/>
                <w:caps/>
                <w:sz w:val="22"/>
                <w:szCs w:val="22"/>
                <w:lang w:val="el-GR"/>
              </w:rPr>
              <w:t>)</w:t>
            </w:r>
          </w:p>
          <w:p w:rsidR="00A8398F" w:rsidRPr="00A500E1" w:rsidRDefault="00A8398F" w:rsidP="00A500E1">
            <w:pPr>
              <w:spacing w:before="60" w:line="280" w:lineRule="atLeast"/>
              <w:rPr>
                <w:rFonts w:asciiTheme="minorHAnsi" w:hAnsiTheme="minorHAnsi" w:cs="Tahoma"/>
                <w:szCs w:val="20"/>
                <w:lang w:val="el-GR"/>
              </w:rPr>
            </w:pPr>
            <w:r w:rsidRPr="00035BCC">
              <w:rPr>
                <w:rFonts w:asciiTheme="minorHAnsi" w:hAnsiTheme="minorHAnsi" w:cs="Tahoma"/>
                <w:sz w:val="22"/>
                <w:szCs w:val="22"/>
                <w:lang w:val="el-GR"/>
              </w:rPr>
              <w:t xml:space="preserve">Αναφέρετε το </w:t>
            </w:r>
            <w:r w:rsidRPr="00157C77">
              <w:rPr>
                <w:rFonts w:asciiTheme="minorHAnsi" w:hAnsiTheme="minorHAnsi" w:cs="Tahoma"/>
                <w:b/>
                <w:sz w:val="22"/>
                <w:szCs w:val="22"/>
                <w:lang w:val="el-GR"/>
              </w:rPr>
              <w:t>ποσοστό επί του συνόλου</w:t>
            </w:r>
            <w:r w:rsidRPr="00035BCC">
              <w:rPr>
                <w:rFonts w:asciiTheme="minorHAnsi" w:hAnsiTheme="minorHAnsi" w:cs="Tahoma"/>
                <w:sz w:val="22"/>
                <w:szCs w:val="22"/>
                <w:lang w:val="el-GR"/>
              </w:rPr>
              <w:t xml:space="preserve"> της ποσότητας πρώτης ύλης που έχετε εξασφαλίσει από </w:t>
            </w:r>
            <w:r w:rsidRPr="00157C77">
              <w:rPr>
                <w:rFonts w:asciiTheme="minorHAnsi" w:hAnsiTheme="minorHAnsi" w:cs="Tahoma"/>
                <w:b/>
                <w:sz w:val="22"/>
                <w:szCs w:val="22"/>
                <w:lang w:val="el-GR"/>
              </w:rPr>
              <w:t>ιδία</w:t>
            </w:r>
            <w:r w:rsidRPr="00035BCC">
              <w:rPr>
                <w:rFonts w:asciiTheme="minorHAnsi" w:hAnsiTheme="minorHAnsi" w:cs="Tahoma"/>
                <w:sz w:val="22"/>
                <w:szCs w:val="22"/>
                <w:lang w:val="el-GR"/>
              </w:rPr>
              <w:t xml:space="preserve"> παραγωγή</w:t>
            </w:r>
          </w:p>
        </w:tc>
      </w:tr>
      <w:tr w:rsidR="00A8398F" w:rsidRPr="00985ACF" w:rsidTr="002C3F22">
        <w:tblPrEx>
          <w:tblLook w:val="00A0" w:firstRow="1" w:lastRow="0" w:firstColumn="1" w:lastColumn="0" w:noHBand="0" w:noVBand="0"/>
        </w:tblPrEx>
        <w:trPr>
          <w:trHeight w:val="6258"/>
        </w:trPr>
        <w:tc>
          <w:tcPr>
            <w:tcW w:w="10036" w:type="dxa"/>
            <w:gridSpan w:val="8"/>
          </w:tcPr>
          <w:p w:rsidR="00A8398F" w:rsidRPr="00A500E1" w:rsidRDefault="00A8398F" w:rsidP="009948EE">
            <w:pPr>
              <w:spacing w:before="60" w:line="280" w:lineRule="atLeast"/>
              <w:rPr>
                <w:rFonts w:asciiTheme="minorHAnsi" w:hAnsiTheme="minorHAnsi" w:cs="Tahoma"/>
                <w:szCs w:val="20"/>
                <w:lang w:val="el-GR"/>
              </w:rPr>
            </w:pPr>
          </w:p>
        </w:tc>
      </w:tr>
      <w:tr w:rsidR="00A8398F" w:rsidRPr="00985ACF" w:rsidTr="002C3F22">
        <w:tblPrEx>
          <w:tblLook w:val="00A0" w:firstRow="1" w:lastRow="0" w:firstColumn="1" w:lastColumn="0" w:noHBand="0" w:noVBand="0"/>
        </w:tblPrEx>
        <w:tc>
          <w:tcPr>
            <w:tcW w:w="1135" w:type="dxa"/>
            <w:gridSpan w:val="3"/>
            <w:shd w:val="clear" w:color="auto" w:fill="BFBFBF"/>
          </w:tcPr>
          <w:p w:rsidR="00A8398F" w:rsidRPr="00035BCC" w:rsidRDefault="00CF5B8A" w:rsidP="00A500E1">
            <w:pPr>
              <w:spacing w:before="60" w:line="280" w:lineRule="atLeast"/>
              <w:rPr>
                <w:rFonts w:asciiTheme="minorHAnsi" w:hAnsiTheme="minorHAnsi" w:cs="Tahoma"/>
                <w:b/>
                <w:sz w:val="22"/>
                <w:szCs w:val="22"/>
                <w:lang w:val="el-GR"/>
              </w:rPr>
            </w:pPr>
            <w:r>
              <w:rPr>
                <w:rFonts w:asciiTheme="minorHAnsi" w:hAnsiTheme="minorHAnsi" w:cs="Tahoma"/>
                <w:b/>
                <w:sz w:val="22"/>
                <w:szCs w:val="22"/>
                <w:lang w:val="el-GR"/>
              </w:rPr>
              <w:t>17.12</w:t>
            </w:r>
          </w:p>
        </w:tc>
        <w:tc>
          <w:tcPr>
            <w:tcW w:w="8901" w:type="dxa"/>
            <w:gridSpan w:val="5"/>
            <w:shd w:val="clear" w:color="auto" w:fill="D9D9D9"/>
          </w:tcPr>
          <w:p w:rsidR="00035BCC" w:rsidRPr="00990EFF" w:rsidRDefault="00035BCC" w:rsidP="00035BCC">
            <w:pPr>
              <w:spacing w:before="60" w:line="280" w:lineRule="atLeast"/>
              <w:rPr>
                <w:rFonts w:asciiTheme="minorHAnsi" w:hAnsiTheme="minorHAnsi" w:cs="Tahoma"/>
                <w:b/>
                <w:caps/>
                <w:sz w:val="22"/>
                <w:szCs w:val="22"/>
                <w:lang w:val="el-GR"/>
              </w:rPr>
            </w:pPr>
            <w:r w:rsidRPr="00990EFF">
              <w:rPr>
                <w:rFonts w:asciiTheme="minorHAnsi" w:hAnsiTheme="minorHAnsi" w:cs="Tahoma"/>
                <w:b/>
                <w:caps/>
                <w:sz w:val="22"/>
                <w:szCs w:val="22"/>
                <w:lang w:val="el-GR"/>
              </w:rPr>
              <w:t xml:space="preserve">ΠΑΡΑΓΩΓΗ ΠΡΟΪΟΝΤΩΝ ΠΟΙΟΤΗΤΑΣ ΒΑΣΕΙ ΠΡΟΤΥΠΟΥ (ΒΙΟΛΟΓΙΚΑ, </w:t>
            </w:r>
            <w:r w:rsidR="0074507F">
              <w:rPr>
                <w:rFonts w:asciiTheme="minorHAnsi" w:hAnsiTheme="minorHAnsi" w:cs="Tahoma"/>
                <w:b/>
                <w:caps/>
                <w:sz w:val="22"/>
                <w:szCs w:val="22"/>
                <w:lang w:val="el-GR"/>
              </w:rPr>
              <w:t>ειδικεσ εκτροφεσ</w:t>
            </w:r>
            <w:r w:rsidRPr="00990EFF">
              <w:rPr>
                <w:rFonts w:asciiTheme="minorHAnsi" w:hAnsiTheme="minorHAnsi" w:cs="Tahoma"/>
                <w:b/>
                <w:caps/>
                <w:sz w:val="22"/>
                <w:szCs w:val="22"/>
                <w:lang w:val="el-GR"/>
              </w:rPr>
              <w:t>, ΚΛΠ) – (ΜΟ</w:t>
            </w:r>
            <w:r w:rsidR="0074507F">
              <w:rPr>
                <w:rFonts w:asciiTheme="minorHAnsi" w:hAnsiTheme="minorHAnsi" w:cs="Tahoma"/>
                <w:b/>
                <w:caps/>
                <w:sz w:val="22"/>
                <w:szCs w:val="22"/>
                <w:lang w:val="el-GR"/>
              </w:rPr>
              <w:t xml:space="preserve">ΝΟ ΓΙΑ ΤΙΣ ΥΠΟΔΡΑΣΕΙΣ 19.2.2.2, 19.2.3.1 </w:t>
            </w:r>
            <w:r w:rsidRPr="00990EFF">
              <w:rPr>
                <w:rFonts w:asciiTheme="minorHAnsi" w:hAnsiTheme="minorHAnsi" w:cs="Tahoma"/>
                <w:b/>
                <w:caps/>
                <w:sz w:val="22"/>
                <w:szCs w:val="22"/>
                <w:lang w:val="el-GR"/>
              </w:rPr>
              <w:t>)</w:t>
            </w:r>
          </w:p>
          <w:p w:rsidR="00A8398F" w:rsidRPr="0093432B" w:rsidRDefault="00F763F4" w:rsidP="0074507F">
            <w:pPr>
              <w:spacing w:before="60" w:line="280" w:lineRule="atLeast"/>
              <w:rPr>
                <w:rFonts w:asciiTheme="minorHAnsi" w:hAnsiTheme="minorHAnsi" w:cs="Tahoma"/>
                <w:sz w:val="22"/>
                <w:szCs w:val="22"/>
                <w:lang w:val="el-GR"/>
              </w:rPr>
            </w:pPr>
            <w:r w:rsidRPr="00990EFF">
              <w:rPr>
                <w:rFonts w:asciiTheme="minorHAnsi" w:hAnsiTheme="minorHAnsi" w:cs="Tahoma"/>
                <w:sz w:val="22"/>
                <w:szCs w:val="22"/>
                <w:lang w:val="el-GR"/>
              </w:rPr>
              <w:t xml:space="preserve">Αναφέρετε το </w:t>
            </w:r>
            <w:r w:rsidRPr="00990EFF">
              <w:rPr>
                <w:rFonts w:asciiTheme="minorHAnsi" w:hAnsiTheme="minorHAnsi" w:cs="Tahoma"/>
                <w:b/>
                <w:sz w:val="22"/>
                <w:szCs w:val="22"/>
                <w:lang w:val="el-GR"/>
              </w:rPr>
              <w:t>ποσοστό και τον τρόπο υπολογισμού τους</w:t>
            </w:r>
            <w:r w:rsidRPr="00990EFF">
              <w:rPr>
                <w:rFonts w:asciiTheme="minorHAnsi" w:hAnsiTheme="minorHAnsi" w:cs="Tahoma"/>
                <w:sz w:val="22"/>
                <w:szCs w:val="22"/>
                <w:lang w:val="el-GR"/>
              </w:rPr>
              <w:t>, επί του συνόλου της παραγωγής που αφορά προϊόντα που παράγονται βάσει προτύπου</w:t>
            </w:r>
            <w:r w:rsidRPr="00035BCC">
              <w:rPr>
                <w:rFonts w:asciiTheme="minorHAnsi" w:hAnsiTheme="minorHAnsi" w:cs="Tahoma"/>
                <w:sz w:val="22"/>
                <w:szCs w:val="22"/>
                <w:lang w:val="el-GR"/>
              </w:rPr>
              <w:t xml:space="preserve"> </w:t>
            </w:r>
            <w:r>
              <w:rPr>
                <w:rFonts w:asciiTheme="minorHAnsi" w:hAnsiTheme="minorHAnsi" w:cs="Tahoma"/>
                <w:sz w:val="22"/>
                <w:szCs w:val="22"/>
                <w:lang w:val="el-GR"/>
              </w:rPr>
              <w:t xml:space="preserve">όπως </w:t>
            </w:r>
            <w:r w:rsidR="0074507F">
              <w:rPr>
                <w:rFonts w:asciiTheme="minorHAnsi" w:hAnsiTheme="minorHAnsi" w:cs="Tahoma"/>
                <w:sz w:val="22"/>
                <w:szCs w:val="22"/>
                <w:lang w:val="el-GR"/>
              </w:rPr>
              <w:t>βιολογικά</w:t>
            </w:r>
            <w:r w:rsidRPr="00F763F4">
              <w:rPr>
                <w:rFonts w:asciiTheme="minorHAnsi" w:hAnsiTheme="minorHAnsi" w:cs="Tahoma"/>
                <w:sz w:val="22"/>
                <w:szCs w:val="22"/>
                <w:lang w:val="el-GR"/>
              </w:rPr>
              <w:t xml:space="preserve"> ή ζωικών προϊόντων προερχόμενων από ειδικές εκτροφές ή οίνων ή προϊόντων που παράγονται με σύστημα ολοκληρωμένης διαχείρισης, καθώς και το ποσοστό τους επί των συνολικών παραγόμενων προϊόντων</w:t>
            </w:r>
            <w:r w:rsidR="0074507F">
              <w:rPr>
                <w:rFonts w:asciiTheme="minorHAnsi" w:hAnsiTheme="minorHAnsi" w:cs="Tahoma"/>
                <w:sz w:val="22"/>
                <w:szCs w:val="22"/>
                <w:lang w:val="el-GR"/>
              </w:rPr>
              <w:t>.</w:t>
            </w:r>
          </w:p>
        </w:tc>
      </w:tr>
      <w:tr w:rsidR="00A8398F" w:rsidRPr="00985ACF" w:rsidTr="0074507F">
        <w:tblPrEx>
          <w:tblLook w:val="00A0" w:firstRow="1" w:lastRow="0" w:firstColumn="1" w:lastColumn="0" w:noHBand="0" w:noVBand="0"/>
        </w:tblPrEx>
        <w:trPr>
          <w:trHeight w:val="4553"/>
        </w:trPr>
        <w:tc>
          <w:tcPr>
            <w:tcW w:w="10036" w:type="dxa"/>
            <w:gridSpan w:val="8"/>
          </w:tcPr>
          <w:p w:rsidR="00A8398F" w:rsidRPr="00A500E1" w:rsidRDefault="00A8398F" w:rsidP="009948EE">
            <w:pPr>
              <w:spacing w:before="60" w:line="280" w:lineRule="atLeast"/>
              <w:rPr>
                <w:rFonts w:asciiTheme="minorHAnsi" w:hAnsiTheme="minorHAnsi" w:cs="Tahoma"/>
                <w:szCs w:val="20"/>
                <w:lang w:val="el-GR"/>
              </w:rPr>
            </w:pPr>
          </w:p>
        </w:tc>
      </w:tr>
      <w:tr w:rsidR="00A8398F" w:rsidRPr="00985ACF" w:rsidTr="002C3F22">
        <w:tblPrEx>
          <w:tblLook w:val="0000" w:firstRow="0" w:lastRow="0" w:firstColumn="0" w:lastColumn="0" w:noHBand="0" w:noVBand="0"/>
        </w:tblPrEx>
        <w:trPr>
          <w:trHeight w:val="424"/>
        </w:trPr>
        <w:tc>
          <w:tcPr>
            <w:tcW w:w="1135" w:type="dxa"/>
            <w:gridSpan w:val="3"/>
            <w:shd w:val="pct20" w:color="auto" w:fill="FFFFFF"/>
          </w:tcPr>
          <w:p w:rsidR="00A8398F" w:rsidRPr="008A4168" w:rsidRDefault="009948EE" w:rsidP="00A500E1">
            <w:pPr>
              <w:tabs>
                <w:tab w:val="left" w:pos="389"/>
              </w:tabs>
              <w:suppressAutoHyphens w:val="0"/>
              <w:overflowPunct w:val="0"/>
              <w:autoSpaceDE w:val="0"/>
              <w:autoSpaceDN w:val="0"/>
              <w:adjustRightInd w:val="0"/>
              <w:spacing w:line="312" w:lineRule="auto"/>
              <w:textAlignment w:val="baseline"/>
              <w:rPr>
                <w:rFonts w:asciiTheme="minorHAnsi" w:hAnsiTheme="minorHAnsi" w:cs="Calibri"/>
                <w:b/>
                <w:bCs/>
                <w:sz w:val="22"/>
                <w:szCs w:val="22"/>
                <w:lang w:val="el-GR"/>
              </w:rPr>
            </w:pPr>
            <w:r w:rsidRPr="00D86D8B">
              <w:rPr>
                <w:b/>
                <w:sz w:val="22"/>
                <w:szCs w:val="22"/>
                <w:lang w:val="el-GR"/>
              </w:rPr>
              <w:br w:type="page"/>
            </w:r>
            <w:r w:rsidR="00CF5B8A">
              <w:rPr>
                <w:b/>
                <w:sz w:val="22"/>
                <w:szCs w:val="22"/>
                <w:lang w:val="el-GR"/>
              </w:rPr>
              <w:t>17.13</w:t>
            </w:r>
          </w:p>
        </w:tc>
        <w:tc>
          <w:tcPr>
            <w:tcW w:w="8901" w:type="dxa"/>
            <w:gridSpan w:val="5"/>
            <w:shd w:val="clear" w:color="auto" w:fill="D9D9D9"/>
          </w:tcPr>
          <w:p w:rsidR="00A8398F" w:rsidRPr="0093432B" w:rsidRDefault="00A8398F" w:rsidP="00A500E1">
            <w:pPr>
              <w:tabs>
                <w:tab w:val="left" w:pos="389"/>
              </w:tabs>
              <w:suppressAutoHyphens w:val="0"/>
              <w:overflowPunct w:val="0"/>
              <w:autoSpaceDE w:val="0"/>
              <w:autoSpaceDN w:val="0"/>
              <w:adjustRightInd w:val="0"/>
              <w:spacing w:line="312" w:lineRule="auto"/>
              <w:textAlignment w:val="baseline"/>
              <w:rPr>
                <w:rFonts w:asciiTheme="minorHAnsi" w:hAnsiTheme="minorHAnsi" w:cs="Calibri"/>
                <w:b/>
                <w:bCs/>
                <w:sz w:val="22"/>
                <w:szCs w:val="22"/>
                <w:lang w:val="el-GR"/>
              </w:rPr>
            </w:pPr>
            <w:r w:rsidRPr="00CF5B8A">
              <w:rPr>
                <w:rFonts w:asciiTheme="minorHAnsi" w:hAnsiTheme="minorHAnsi" w:cs="Calibri"/>
                <w:b/>
                <w:bCs/>
                <w:sz w:val="22"/>
                <w:szCs w:val="22"/>
                <w:lang w:val="el-GR"/>
              </w:rPr>
              <w:t>ΣΥΜΒΑΤΟΤΗΤΑ ΠΡΟΤΕΙΝΟΜΕΝΟΥ ΕΡΓΟΥ ΜΕ ΤΗΝ ΤΟΠΙΚΗ ΑΡΧΙΤΕΚΤΟΝΙΚΗ</w:t>
            </w:r>
          </w:p>
        </w:tc>
      </w:tr>
      <w:tr w:rsidR="00A8398F" w:rsidRPr="00A500E1" w:rsidTr="002C3F22">
        <w:tblPrEx>
          <w:tblLook w:val="0000" w:firstRow="0" w:lastRow="0" w:firstColumn="0" w:lastColumn="0" w:noHBand="0" w:noVBand="0"/>
        </w:tblPrEx>
        <w:trPr>
          <w:trHeight w:val="331"/>
        </w:trPr>
        <w:tc>
          <w:tcPr>
            <w:tcW w:w="6165" w:type="dxa"/>
            <w:gridSpan w:val="4"/>
          </w:tcPr>
          <w:p w:rsidR="00A8398F" w:rsidRPr="0093432B"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lang w:val="el-GR"/>
              </w:rPr>
            </w:pPr>
          </w:p>
        </w:tc>
        <w:tc>
          <w:tcPr>
            <w:tcW w:w="1700" w:type="dxa"/>
            <w:gridSpan w:val="2"/>
          </w:tcPr>
          <w:p w:rsidR="00A8398F" w:rsidRPr="0093432B" w:rsidRDefault="00A8398F" w:rsidP="00A500E1">
            <w:pPr>
              <w:tabs>
                <w:tab w:val="left" w:pos="2977"/>
                <w:tab w:val="left" w:pos="3261"/>
              </w:tabs>
              <w:overflowPunct w:val="0"/>
              <w:autoSpaceDE w:val="0"/>
              <w:autoSpaceDN w:val="0"/>
              <w:adjustRightInd w:val="0"/>
              <w:spacing w:line="312" w:lineRule="auto"/>
              <w:jc w:val="center"/>
              <w:textAlignment w:val="baseline"/>
              <w:rPr>
                <w:rFonts w:asciiTheme="minorHAnsi" w:hAnsiTheme="minorHAnsi" w:cs="Calibri"/>
                <w:i/>
                <w:iCs/>
                <w:sz w:val="22"/>
                <w:szCs w:val="22"/>
              </w:rPr>
            </w:pPr>
            <w:r w:rsidRPr="0093432B">
              <w:rPr>
                <w:rFonts w:asciiTheme="minorHAnsi" w:hAnsiTheme="minorHAnsi" w:cs="Calibri"/>
                <w:i/>
                <w:iCs/>
                <w:sz w:val="22"/>
                <w:szCs w:val="22"/>
              </w:rPr>
              <w:t>ΝΑΙ</w:t>
            </w:r>
          </w:p>
        </w:tc>
        <w:tc>
          <w:tcPr>
            <w:tcW w:w="2171" w:type="dxa"/>
            <w:gridSpan w:val="2"/>
          </w:tcPr>
          <w:p w:rsidR="00A8398F" w:rsidRPr="0093432B" w:rsidRDefault="00A8398F" w:rsidP="00A500E1">
            <w:pPr>
              <w:tabs>
                <w:tab w:val="left" w:pos="2977"/>
                <w:tab w:val="left" w:pos="3261"/>
              </w:tabs>
              <w:overflowPunct w:val="0"/>
              <w:autoSpaceDE w:val="0"/>
              <w:autoSpaceDN w:val="0"/>
              <w:adjustRightInd w:val="0"/>
              <w:spacing w:line="312" w:lineRule="auto"/>
              <w:jc w:val="center"/>
              <w:textAlignment w:val="baseline"/>
              <w:rPr>
                <w:rFonts w:asciiTheme="minorHAnsi" w:hAnsiTheme="minorHAnsi" w:cs="Calibri"/>
                <w:i/>
                <w:iCs/>
                <w:sz w:val="22"/>
                <w:szCs w:val="22"/>
              </w:rPr>
            </w:pPr>
            <w:r w:rsidRPr="0093432B">
              <w:rPr>
                <w:rFonts w:asciiTheme="minorHAnsi" w:hAnsiTheme="minorHAnsi" w:cs="Calibri"/>
                <w:i/>
                <w:iCs/>
                <w:sz w:val="22"/>
                <w:szCs w:val="22"/>
              </w:rPr>
              <w:t>ΟΧΙ</w:t>
            </w:r>
          </w:p>
        </w:tc>
      </w:tr>
      <w:tr w:rsidR="00A8398F" w:rsidRPr="00A500E1" w:rsidTr="002C3F22">
        <w:tblPrEx>
          <w:tblLook w:val="0000" w:firstRow="0" w:lastRow="0" w:firstColumn="0" w:lastColumn="0" w:noHBand="0" w:noVBand="0"/>
        </w:tblPrEx>
        <w:trPr>
          <w:trHeight w:val="331"/>
        </w:trPr>
        <w:tc>
          <w:tcPr>
            <w:tcW w:w="6165" w:type="dxa"/>
            <w:gridSpan w:val="4"/>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roofErr w:type="spellStart"/>
            <w:r w:rsidRPr="009948EE">
              <w:rPr>
                <w:rFonts w:asciiTheme="minorHAnsi" w:hAnsiTheme="minorHAnsi" w:cs="Calibri"/>
                <w:i/>
                <w:iCs/>
                <w:sz w:val="22"/>
                <w:szCs w:val="22"/>
              </w:rPr>
              <w:t>Δι</w:t>
            </w:r>
            <w:proofErr w:type="spellEnd"/>
            <w:r w:rsidRPr="009948EE">
              <w:rPr>
                <w:rFonts w:asciiTheme="minorHAnsi" w:hAnsiTheme="minorHAnsi" w:cs="Calibri"/>
                <w:i/>
                <w:iCs/>
                <w:sz w:val="22"/>
                <w:szCs w:val="22"/>
              </w:rPr>
              <w:t xml:space="preserve">ατηρητέο </w:t>
            </w:r>
            <w:proofErr w:type="spellStart"/>
            <w:r w:rsidRPr="009948EE">
              <w:rPr>
                <w:rFonts w:asciiTheme="minorHAnsi" w:hAnsiTheme="minorHAnsi" w:cs="Calibri"/>
                <w:i/>
                <w:iCs/>
                <w:sz w:val="22"/>
                <w:szCs w:val="22"/>
              </w:rPr>
              <w:t>κτίριο</w:t>
            </w:r>
            <w:proofErr w:type="spellEnd"/>
          </w:p>
        </w:tc>
        <w:tc>
          <w:tcPr>
            <w:tcW w:w="1700"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c>
          <w:tcPr>
            <w:tcW w:w="2171"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r>
      <w:tr w:rsidR="00A8398F" w:rsidRPr="00A500E1" w:rsidTr="002C3F22">
        <w:tblPrEx>
          <w:tblLook w:val="0000" w:firstRow="0" w:lastRow="0" w:firstColumn="0" w:lastColumn="0" w:noHBand="0" w:noVBand="0"/>
        </w:tblPrEx>
        <w:trPr>
          <w:trHeight w:val="330"/>
        </w:trPr>
        <w:tc>
          <w:tcPr>
            <w:tcW w:w="6165" w:type="dxa"/>
            <w:gridSpan w:val="4"/>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r w:rsidRPr="009948EE">
              <w:rPr>
                <w:rFonts w:asciiTheme="minorHAnsi" w:hAnsiTheme="minorHAnsi" w:cs="Calibri"/>
                <w:i/>
                <w:iCs/>
                <w:sz w:val="22"/>
                <w:szCs w:val="22"/>
              </w:rPr>
              <w:t>Παρα</w:t>
            </w:r>
            <w:proofErr w:type="spellStart"/>
            <w:r w:rsidRPr="009948EE">
              <w:rPr>
                <w:rFonts w:asciiTheme="minorHAnsi" w:hAnsiTheme="minorHAnsi" w:cs="Calibri"/>
                <w:i/>
                <w:iCs/>
                <w:sz w:val="22"/>
                <w:szCs w:val="22"/>
              </w:rPr>
              <w:t>δοσι</w:t>
            </w:r>
            <w:proofErr w:type="spellEnd"/>
            <w:r w:rsidRPr="009948EE">
              <w:rPr>
                <w:rFonts w:asciiTheme="minorHAnsi" w:hAnsiTheme="minorHAnsi" w:cs="Calibri"/>
                <w:i/>
                <w:iCs/>
                <w:sz w:val="22"/>
                <w:szCs w:val="22"/>
              </w:rPr>
              <w:t xml:space="preserve">ακό </w:t>
            </w:r>
            <w:proofErr w:type="spellStart"/>
            <w:r w:rsidRPr="009948EE">
              <w:rPr>
                <w:rFonts w:asciiTheme="minorHAnsi" w:hAnsiTheme="minorHAnsi" w:cs="Calibri"/>
                <w:i/>
                <w:iCs/>
                <w:sz w:val="22"/>
                <w:szCs w:val="22"/>
              </w:rPr>
              <w:t>κτίριο</w:t>
            </w:r>
            <w:proofErr w:type="spellEnd"/>
          </w:p>
        </w:tc>
        <w:tc>
          <w:tcPr>
            <w:tcW w:w="1700"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c>
          <w:tcPr>
            <w:tcW w:w="2171"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r>
      <w:tr w:rsidR="00A8398F" w:rsidRPr="00A500E1" w:rsidTr="002C3F22">
        <w:tblPrEx>
          <w:tblLook w:val="0000" w:firstRow="0" w:lastRow="0" w:firstColumn="0" w:lastColumn="0" w:noHBand="0" w:noVBand="0"/>
        </w:tblPrEx>
        <w:trPr>
          <w:trHeight w:val="330"/>
        </w:trPr>
        <w:tc>
          <w:tcPr>
            <w:tcW w:w="6165" w:type="dxa"/>
            <w:gridSpan w:val="4"/>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r w:rsidRPr="009948EE">
              <w:rPr>
                <w:rFonts w:asciiTheme="minorHAnsi" w:hAnsiTheme="minorHAnsi" w:cs="Calibri"/>
                <w:i/>
                <w:iCs/>
                <w:sz w:val="22"/>
                <w:szCs w:val="22"/>
              </w:rPr>
              <w:t>Παρα</w:t>
            </w:r>
            <w:proofErr w:type="spellStart"/>
            <w:r w:rsidRPr="009948EE">
              <w:rPr>
                <w:rFonts w:asciiTheme="minorHAnsi" w:hAnsiTheme="minorHAnsi" w:cs="Calibri"/>
                <w:i/>
                <w:iCs/>
                <w:sz w:val="22"/>
                <w:szCs w:val="22"/>
              </w:rPr>
              <w:t>δοσι</w:t>
            </w:r>
            <w:proofErr w:type="spellEnd"/>
            <w:r w:rsidRPr="009948EE">
              <w:rPr>
                <w:rFonts w:asciiTheme="minorHAnsi" w:hAnsiTheme="minorHAnsi" w:cs="Calibri"/>
                <w:i/>
                <w:iCs/>
                <w:sz w:val="22"/>
                <w:szCs w:val="22"/>
              </w:rPr>
              <w:t xml:space="preserve">ακός </w:t>
            </w:r>
            <w:proofErr w:type="spellStart"/>
            <w:r w:rsidRPr="009948EE">
              <w:rPr>
                <w:rFonts w:asciiTheme="minorHAnsi" w:hAnsiTheme="minorHAnsi" w:cs="Calibri"/>
                <w:i/>
                <w:iCs/>
                <w:sz w:val="22"/>
                <w:szCs w:val="22"/>
              </w:rPr>
              <w:t>οικισμός</w:t>
            </w:r>
            <w:proofErr w:type="spellEnd"/>
          </w:p>
        </w:tc>
        <w:tc>
          <w:tcPr>
            <w:tcW w:w="1700"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c>
          <w:tcPr>
            <w:tcW w:w="2171"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r>
      <w:tr w:rsidR="00035BCC" w:rsidRPr="00985ACF" w:rsidTr="002C3F22">
        <w:tblPrEx>
          <w:tblLook w:val="0000" w:firstRow="0" w:lastRow="0" w:firstColumn="0" w:lastColumn="0" w:noHBand="0" w:noVBand="0"/>
        </w:tblPrEx>
        <w:trPr>
          <w:trHeight w:val="330"/>
        </w:trPr>
        <w:tc>
          <w:tcPr>
            <w:tcW w:w="10036" w:type="dxa"/>
            <w:gridSpan w:val="8"/>
          </w:tcPr>
          <w:p w:rsidR="00DB5078" w:rsidRPr="00DB5078" w:rsidRDefault="00DB5078" w:rsidP="00DB5078">
            <w:pPr>
              <w:tabs>
                <w:tab w:val="left" w:pos="2977"/>
                <w:tab w:val="left" w:pos="3261"/>
              </w:tabs>
              <w:overflowPunct w:val="0"/>
              <w:autoSpaceDE w:val="0"/>
              <w:autoSpaceDN w:val="0"/>
              <w:adjustRightInd w:val="0"/>
              <w:spacing w:line="240" w:lineRule="auto"/>
              <w:textAlignment w:val="baseline"/>
              <w:rPr>
                <w:rFonts w:asciiTheme="minorHAnsi" w:hAnsiTheme="minorHAnsi" w:cs="Calibri"/>
                <w:i/>
                <w:iCs/>
                <w:sz w:val="22"/>
                <w:szCs w:val="22"/>
                <w:lang w:val="el-GR"/>
              </w:rPr>
            </w:pPr>
            <w:r w:rsidRPr="00DB5078">
              <w:rPr>
                <w:rFonts w:asciiTheme="minorHAnsi" w:hAnsiTheme="minorHAnsi" w:cs="Calibri"/>
                <w:i/>
                <w:iCs/>
                <w:sz w:val="22"/>
                <w:szCs w:val="22"/>
                <w:lang w:val="el-GR"/>
              </w:rPr>
              <w:t xml:space="preserve">Εξετάζονται δύο επιμέρους κριτήρια: α) αν το κτίριο στο οποίο θα υλοποιηθεί το έργο χαρακτηρίζεται Διατηρητέο ή παραδοσιακό και β) αν η περιοχή χαρακτηρίζεται ως παραδοσιακός οικισμός. </w:t>
            </w:r>
          </w:p>
          <w:p w:rsidR="00DB5078" w:rsidRPr="00DB5078" w:rsidRDefault="00DB5078" w:rsidP="00DB5078">
            <w:pPr>
              <w:tabs>
                <w:tab w:val="left" w:pos="2977"/>
                <w:tab w:val="left" w:pos="3261"/>
              </w:tabs>
              <w:overflowPunct w:val="0"/>
              <w:autoSpaceDE w:val="0"/>
              <w:autoSpaceDN w:val="0"/>
              <w:adjustRightInd w:val="0"/>
              <w:spacing w:line="240" w:lineRule="auto"/>
              <w:textAlignment w:val="baseline"/>
              <w:rPr>
                <w:rFonts w:asciiTheme="minorHAnsi" w:hAnsiTheme="minorHAnsi" w:cs="Calibri"/>
                <w:i/>
                <w:iCs/>
                <w:sz w:val="22"/>
                <w:szCs w:val="22"/>
                <w:lang w:val="el-GR"/>
              </w:rPr>
            </w:pPr>
            <w:r w:rsidRPr="00DB5078">
              <w:rPr>
                <w:rFonts w:asciiTheme="minorHAnsi" w:hAnsiTheme="minorHAnsi" w:cs="Calibri"/>
                <w:i/>
                <w:iCs/>
                <w:sz w:val="22"/>
                <w:szCs w:val="22"/>
                <w:lang w:val="el-GR"/>
              </w:rPr>
              <w:t xml:space="preserve">Για την τεκμηρίωση των ανωτέρω υποβάλλονται κατά περίπτωση: </w:t>
            </w:r>
          </w:p>
          <w:p w:rsidR="00DB5078" w:rsidRPr="00DB5078" w:rsidRDefault="00DB5078" w:rsidP="00EF5325">
            <w:pPr>
              <w:pStyle w:val="a7"/>
              <w:numPr>
                <w:ilvl w:val="0"/>
                <w:numId w:val="2"/>
              </w:numPr>
              <w:tabs>
                <w:tab w:val="left" w:pos="1139"/>
                <w:tab w:val="left" w:pos="2977"/>
              </w:tabs>
              <w:overflowPunct w:val="0"/>
              <w:autoSpaceDE w:val="0"/>
              <w:autoSpaceDN w:val="0"/>
              <w:adjustRightInd w:val="0"/>
              <w:spacing w:line="240" w:lineRule="auto"/>
              <w:textAlignment w:val="baseline"/>
              <w:rPr>
                <w:rFonts w:asciiTheme="minorHAnsi" w:hAnsiTheme="minorHAnsi" w:cs="Calibri"/>
                <w:i/>
                <w:iCs/>
              </w:rPr>
            </w:pPr>
            <w:r w:rsidRPr="00DB5078">
              <w:rPr>
                <w:rFonts w:asciiTheme="minorHAnsi" w:hAnsiTheme="minorHAnsi" w:cs="Calibri"/>
                <w:i/>
                <w:iCs/>
              </w:rPr>
              <w:t xml:space="preserve">ΦΕΚ, </w:t>
            </w:r>
            <w:r w:rsidR="00EF5325" w:rsidRPr="00EF5325">
              <w:rPr>
                <w:rFonts w:asciiTheme="minorHAnsi" w:hAnsiTheme="minorHAnsi" w:cs="Calibri"/>
                <w:i/>
                <w:iCs/>
              </w:rPr>
              <w:t>χαρακτηρισμού του οικισμού</w:t>
            </w:r>
          </w:p>
          <w:p w:rsidR="00DB5078" w:rsidRDefault="00DB5078" w:rsidP="00D9222E">
            <w:pPr>
              <w:pStyle w:val="a7"/>
              <w:numPr>
                <w:ilvl w:val="0"/>
                <w:numId w:val="2"/>
              </w:numPr>
              <w:tabs>
                <w:tab w:val="left" w:pos="1139"/>
                <w:tab w:val="left" w:pos="2977"/>
              </w:tabs>
              <w:overflowPunct w:val="0"/>
              <w:autoSpaceDE w:val="0"/>
              <w:autoSpaceDN w:val="0"/>
              <w:adjustRightInd w:val="0"/>
              <w:spacing w:line="240" w:lineRule="auto"/>
              <w:textAlignment w:val="baseline"/>
              <w:rPr>
                <w:rFonts w:asciiTheme="minorHAnsi" w:hAnsiTheme="minorHAnsi" w:cs="Calibri"/>
                <w:i/>
                <w:iCs/>
              </w:rPr>
            </w:pPr>
            <w:r w:rsidRPr="00DB5078">
              <w:rPr>
                <w:rFonts w:asciiTheme="minorHAnsi" w:hAnsiTheme="minorHAnsi" w:cs="Calibri"/>
                <w:i/>
                <w:iCs/>
              </w:rPr>
              <w:t xml:space="preserve">Βεβαίωση Αρμόδιου φορέα για διατηρητέο κτίριο, </w:t>
            </w:r>
          </w:p>
          <w:p w:rsidR="00035BCC" w:rsidRPr="00EF5325" w:rsidRDefault="00EF5325" w:rsidP="00EF5325">
            <w:pPr>
              <w:pStyle w:val="a7"/>
              <w:numPr>
                <w:ilvl w:val="0"/>
                <w:numId w:val="2"/>
              </w:numPr>
              <w:tabs>
                <w:tab w:val="left" w:pos="1139"/>
                <w:tab w:val="left" w:pos="2977"/>
              </w:tabs>
              <w:overflowPunct w:val="0"/>
              <w:autoSpaceDE w:val="0"/>
              <w:autoSpaceDN w:val="0"/>
              <w:adjustRightInd w:val="0"/>
              <w:spacing w:line="240" w:lineRule="auto"/>
              <w:ind w:left="1139" w:hanging="779"/>
              <w:textAlignment w:val="baseline"/>
              <w:rPr>
                <w:rFonts w:asciiTheme="minorHAnsi" w:hAnsiTheme="minorHAnsi" w:cs="Calibri"/>
                <w:i/>
                <w:iCs/>
              </w:rPr>
            </w:pPr>
            <w:r w:rsidRPr="00EF5325">
              <w:rPr>
                <w:rFonts w:asciiTheme="minorHAnsi" w:hAnsiTheme="minorHAnsi" w:cs="Calibri"/>
                <w:i/>
                <w:iCs/>
              </w:rPr>
              <w:t>Για την τεκμηρίωση του παραδοσιακού απαιτούνται, αρχιτεκτονικά Σχέδια ιστορικές αναφορές, παλιές φωτογραφίες ή οποιαδήποτε άλλη πηγή από την οποία προκύπτουν αντικειμενικά τα ανωτέρω</w:t>
            </w:r>
          </w:p>
        </w:tc>
      </w:tr>
      <w:tr w:rsidR="00A8398F" w:rsidRPr="00985ACF" w:rsidTr="002C3F22">
        <w:tblPrEx>
          <w:tblLook w:val="0000" w:firstRow="0" w:lastRow="0" w:firstColumn="0" w:lastColumn="0" w:noHBand="0" w:noVBand="0"/>
        </w:tblPrEx>
        <w:trPr>
          <w:trHeight w:val="2750"/>
        </w:trPr>
        <w:tc>
          <w:tcPr>
            <w:tcW w:w="10036" w:type="dxa"/>
            <w:gridSpan w:val="8"/>
            <w:tcBorders>
              <w:top w:val="dashed" w:sz="4" w:space="0" w:color="auto"/>
            </w:tcBorders>
          </w:tcPr>
          <w:p w:rsidR="00A8398F" w:rsidRPr="00A500E1" w:rsidRDefault="00A8398F" w:rsidP="009948EE">
            <w:pPr>
              <w:tabs>
                <w:tab w:val="left" w:pos="2977"/>
                <w:tab w:val="left" w:pos="3261"/>
              </w:tabs>
              <w:overflowPunct w:val="0"/>
              <w:autoSpaceDE w:val="0"/>
              <w:autoSpaceDN w:val="0"/>
              <w:adjustRightInd w:val="0"/>
              <w:spacing w:line="312" w:lineRule="auto"/>
              <w:textAlignment w:val="baseline"/>
              <w:rPr>
                <w:rFonts w:asciiTheme="minorHAnsi" w:hAnsiTheme="minorHAnsi" w:cs="Calibri"/>
                <w:lang w:val="el-GR"/>
              </w:rPr>
            </w:pPr>
          </w:p>
        </w:tc>
      </w:tr>
      <w:tr w:rsidR="00035BCC" w:rsidRPr="00985ACF" w:rsidTr="002C3F22">
        <w:tblPrEx>
          <w:tblLook w:val="00A0" w:firstRow="1" w:lastRow="0" w:firstColumn="1" w:lastColumn="0" w:noHBand="0" w:noVBand="0"/>
        </w:tblPrEx>
        <w:trPr>
          <w:gridAfter w:val="1"/>
          <w:wAfter w:w="142" w:type="dxa"/>
        </w:trPr>
        <w:tc>
          <w:tcPr>
            <w:tcW w:w="721" w:type="dxa"/>
            <w:shd w:val="clear" w:color="auto" w:fill="BFBFBF"/>
          </w:tcPr>
          <w:p w:rsidR="00035BCC" w:rsidRPr="00810567" w:rsidRDefault="00985ACF" w:rsidP="00810567">
            <w:pPr>
              <w:suppressAutoHyphens w:val="0"/>
              <w:spacing w:before="60" w:after="60" w:line="280" w:lineRule="atLeast"/>
              <w:rPr>
                <w:rFonts w:asciiTheme="minorHAnsi" w:hAnsiTheme="minorHAnsi" w:cs="Tahoma"/>
                <w:b/>
                <w:bCs/>
                <w:sz w:val="22"/>
                <w:szCs w:val="22"/>
                <w:lang w:val="el-GR"/>
              </w:rPr>
            </w:pPr>
            <w:r>
              <w:rPr>
                <w:rFonts w:asciiTheme="minorHAnsi" w:hAnsiTheme="minorHAnsi" w:cs="Tahoma"/>
                <w:b/>
                <w:bCs/>
                <w:sz w:val="22"/>
                <w:szCs w:val="22"/>
                <w:lang w:val="el-GR"/>
              </w:rPr>
              <w:t>17.14</w:t>
            </w:r>
          </w:p>
        </w:tc>
        <w:tc>
          <w:tcPr>
            <w:tcW w:w="9173" w:type="dxa"/>
            <w:gridSpan w:val="6"/>
            <w:shd w:val="clear" w:color="auto" w:fill="D9D9D9"/>
          </w:tcPr>
          <w:p w:rsidR="009A30E9" w:rsidRPr="00CF5B8A" w:rsidRDefault="00035BCC" w:rsidP="00810567">
            <w:pPr>
              <w:spacing w:before="60" w:line="280" w:lineRule="atLeast"/>
              <w:rPr>
                <w:rFonts w:asciiTheme="minorHAnsi" w:hAnsiTheme="minorHAnsi" w:cs="Tahoma"/>
                <w:sz w:val="22"/>
                <w:szCs w:val="22"/>
                <w:lang w:val="el-GR"/>
              </w:rPr>
            </w:pPr>
            <w:r w:rsidRPr="00CF5B8A">
              <w:rPr>
                <w:rFonts w:asciiTheme="minorHAnsi" w:hAnsiTheme="minorHAnsi" w:cs="Tahoma"/>
                <w:b/>
                <w:bCs/>
                <w:sz w:val="22"/>
                <w:szCs w:val="22"/>
                <w:lang w:val="el-GR"/>
              </w:rPr>
              <w:t>ΠΡΟΣΤΑΣΙΑ ΤΟΥ ΠΕΡΙΒΑΛΛΟΝΤΟΣ, ΣΥΜΒΟΛΗ ΣΤΟΝ ΜΕΤΡΙΑΣΜΟ ΚΑΙ ΣΤΗΝ ΠΡΟΣΑΡΜΟΓΗ ΣΤΗΝ ΚΛΙΜΑΤΙΚΗ ΑΛΛΑΓΗ</w:t>
            </w:r>
            <w:r w:rsidRPr="00CF5B8A">
              <w:rPr>
                <w:rFonts w:asciiTheme="minorHAnsi" w:hAnsiTheme="minorHAnsi" w:cs="Tahoma"/>
                <w:sz w:val="22"/>
                <w:szCs w:val="22"/>
                <w:lang w:val="el-GR"/>
              </w:rPr>
              <w:t xml:space="preserve"> </w:t>
            </w:r>
            <w:r w:rsidR="009A30E9" w:rsidRPr="00CF5B8A">
              <w:rPr>
                <w:rFonts w:asciiTheme="minorHAnsi" w:hAnsiTheme="minorHAnsi" w:cs="Tahoma"/>
                <w:sz w:val="22"/>
                <w:szCs w:val="22"/>
                <w:lang w:val="el-GR"/>
              </w:rPr>
              <w:t xml:space="preserve"> </w:t>
            </w:r>
          </w:p>
          <w:p w:rsidR="00035BCC" w:rsidRPr="00CF5B8A" w:rsidRDefault="009A30E9" w:rsidP="00810567">
            <w:pPr>
              <w:spacing w:before="60" w:line="280" w:lineRule="atLeast"/>
              <w:rPr>
                <w:rFonts w:asciiTheme="minorHAnsi" w:hAnsiTheme="minorHAnsi" w:cs="Tahoma"/>
                <w:sz w:val="22"/>
                <w:szCs w:val="22"/>
                <w:lang w:val="el-GR"/>
              </w:rPr>
            </w:pPr>
            <w:r w:rsidRPr="00CF5B8A">
              <w:rPr>
                <w:rFonts w:asciiTheme="minorHAnsi" w:hAnsiTheme="minorHAnsi" w:cs="Tahoma"/>
                <w:sz w:val="22"/>
                <w:szCs w:val="22"/>
                <w:lang w:val="el-GR"/>
              </w:rPr>
              <w:t xml:space="preserve">Το πεδίο συμπληρώνεται σύμφωνα </w:t>
            </w:r>
            <w:r w:rsidR="00970BF9">
              <w:rPr>
                <w:rFonts w:asciiTheme="minorHAnsi" w:hAnsiTheme="minorHAnsi" w:cs="Tahoma"/>
                <w:sz w:val="22"/>
                <w:szCs w:val="22"/>
                <w:lang w:val="el-GR"/>
              </w:rPr>
              <w:t xml:space="preserve">και </w:t>
            </w:r>
            <w:r w:rsidRPr="00CF5B8A">
              <w:rPr>
                <w:rFonts w:asciiTheme="minorHAnsi" w:hAnsiTheme="minorHAnsi" w:cs="Tahoma"/>
                <w:sz w:val="22"/>
                <w:szCs w:val="22"/>
                <w:lang w:val="el-GR"/>
              </w:rPr>
              <w:t xml:space="preserve">με τις οδηγίες των  </w:t>
            </w:r>
            <w:r w:rsidRPr="005F6351">
              <w:rPr>
                <w:rFonts w:asciiTheme="minorHAnsi" w:hAnsiTheme="minorHAnsi" w:cs="Tahoma"/>
                <w:b/>
                <w:sz w:val="22"/>
                <w:szCs w:val="22"/>
                <w:lang w:val="el-GR"/>
              </w:rPr>
              <w:t>κριτήριων επιλογής</w:t>
            </w:r>
            <w:r w:rsidRPr="00CF5B8A">
              <w:rPr>
                <w:rFonts w:asciiTheme="minorHAnsi" w:hAnsiTheme="minorHAnsi" w:cs="Tahoma"/>
                <w:sz w:val="22"/>
                <w:szCs w:val="22"/>
                <w:lang w:val="el-GR"/>
              </w:rPr>
              <w:t xml:space="preserve"> </w:t>
            </w:r>
            <w:r w:rsidR="007C2059">
              <w:rPr>
                <w:rFonts w:asciiTheme="minorHAnsi" w:hAnsiTheme="minorHAnsi" w:cs="Tahoma"/>
                <w:b/>
                <w:sz w:val="22"/>
                <w:szCs w:val="22"/>
                <w:lang w:val="el-GR"/>
              </w:rPr>
              <w:t>20, 21, 22 &amp; 23</w:t>
            </w:r>
            <w:r w:rsidRPr="00CF5B8A">
              <w:rPr>
                <w:rFonts w:asciiTheme="minorHAnsi" w:hAnsiTheme="minorHAnsi" w:cs="Tahoma"/>
                <w:sz w:val="22"/>
                <w:szCs w:val="22"/>
                <w:lang w:val="el-GR"/>
              </w:rPr>
              <w:t xml:space="preserve"> ανάλογα με την </w:t>
            </w:r>
            <w:proofErr w:type="spellStart"/>
            <w:r w:rsidRPr="00CF5B8A">
              <w:rPr>
                <w:rFonts w:asciiTheme="minorHAnsi" w:hAnsiTheme="minorHAnsi" w:cs="Tahoma"/>
                <w:sz w:val="22"/>
                <w:szCs w:val="22"/>
                <w:lang w:val="el-GR"/>
              </w:rPr>
              <w:t>υποδράση</w:t>
            </w:r>
            <w:proofErr w:type="spellEnd"/>
            <w:r w:rsidRPr="00CF5B8A">
              <w:rPr>
                <w:rFonts w:asciiTheme="minorHAnsi" w:hAnsiTheme="minorHAnsi" w:cs="Tahoma"/>
                <w:sz w:val="22"/>
                <w:szCs w:val="22"/>
                <w:lang w:val="el-GR"/>
              </w:rPr>
              <w:t xml:space="preserve"> στην οποία υποβάλλεται το επενδυτικό σχέδιο</w:t>
            </w:r>
            <w:r w:rsidR="008B6A52">
              <w:rPr>
                <w:rFonts w:asciiTheme="minorHAnsi" w:hAnsiTheme="minorHAnsi" w:cs="Tahoma"/>
                <w:sz w:val="22"/>
                <w:szCs w:val="22"/>
                <w:lang w:val="el-GR"/>
              </w:rPr>
              <w:t xml:space="preserve"> εφόσον γίνεται χρήση του συγκεκριμένου κριτηρίου</w:t>
            </w:r>
            <w:r w:rsidRPr="00CF5B8A">
              <w:rPr>
                <w:rFonts w:asciiTheme="minorHAnsi" w:hAnsiTheme="minorHAnsi" w:cs="Tahoma"/>
                <w:sz w:val="22"/>
                <w:szCs w:val="22"/>
                <w:lang w:val="el-GR"/>
              </w:rPr>
              <w:t>.</w:t>
            </w:r>
          </w:p>
          <w:p w:rsidR="00970BF9" w:rsidRPr="008B6A52" w:rsidRDefault="008B6A52" w:rsidP="00F3582F">
            <w:pPr>
              <w:spacing w:before="60" w:line="280" w:lineRule="atLeast"/>
              <w:rPr>
                <w:rFonts w:asciiTheme="minorHAnsi" w:hAnsiTheme="minorHAnsi" w:cs="Tahoma"/>
                <w:sz w:val="22"/>
                <w:szCs w:val="22"/>
                <w:lang w:val="el-GR"/>
              </w:rPr>
            </w:pPr>
            <w:r w:rsidRPr="008B6A52">
              <w:rPr>
                <w:rFonts w:asciiTheme="minorHAnsi" w:hAnsiTheme="minorHAnsi" w:cs="Tahoma"/>
                <w:sz w:val="22"/>
                <w:szCs w:val="22"/>
                <w:lang w:val="el-GR"/>
              </w:rPr>
              <w:t xml:space="preserve">Αναφέρετε το </w:t>
            </w:r>
            <w:r w:rsidRPr="008B6A52">
              <w:rPr>
                <w:rFonts w:asciiTheme="minorHAnsi" w:hAnsiTheme="minorHAnsi" w:cs="Tahoma"/>
                <w:bCs/>
                <w:sz w:val="22"/>
                <w:szCs w:val="22"/>
                <w:lang w:val="el-GR"/>
              </w:rPr>
              <w:t xml:space="preserve">ποσοστό </w:t>
            </w:r>
            <w:r w:rsidR="00F3582F">
              <w:rPr>
                <w:rFonts w:asciiTheme="minorHAnsi" w:hAnsiTheme="minorHAnsi" w:cs="Tahoma"/>
                <w:bCs/>
                <w:sz w:val="22"/>
                <w:szCs w:val="22"/>
                <w:lang w:val="el-GR"/>
              </w:rPr>
              <w:t xml:space="preserve">των δαπανών </w:t>
            </w:r>
            <w:r w:rsidR="00F3582F" w:rsidRPr="00B924F1">
              <w:rPr>
                <w:rFonts w:asciiTheme="minorHAnsi" w:hAnsiTheme="minorHAnsi" w:cs="Tahoma"/>
                <w:bCs/>
                <w:sz w:val="22"/>
                <w:szCs w:val="22"/>
                <w:lang w:val="el-GR"/>
              </w:rPr>
              <w:t>ανά κατηγορία  (α, β, γ &amp; δ)</w:t>
            </w:r>
            <w:r w:rsidR="00F3582F">
              <w:rPr>
                <w:rFonts w:asciiTheme="minorHAnsi" w:hAnsiTheme="minorHAnsi" w:cs="Tahoma"/>
                <w:bCs/>
                <w:sz w:val="22"/>
                <w:szCs w:val="22"/>
                <w:lang w:val="el-GR"/>
              </w:rPr>
              <w:t>,</w:t>
            </w:r>
            <w:r w:rsidR="00F3582F" w:rsidRPr="00F3582F">
              <w:rPr>
                <w:lang w:val="el-GR"/>
              </w:rPr>
              <w:t xml:space="preserve"> </w:t>
            </w:r>
            <w:r w:rsidR="00F3582F" w:rsidRPr="00F3582F">
              <w:rPr>
                <w:rFonts w:asciiTheme="minorHAnsi" w:hAnsiTheme="minorHAnsi" w:cs="Tahoma"/>
                <w:bCs/>
                <w:sz w:val="22"/>
                <w:szCs w:val="22"/>
                <w:lang w:val="el-GR"/>
              </w:rPr>
              <w:t>στο σύνολο του εγκεκριμένου προϋπολογισμού</w:t>
            </w:r>
            <w:r w:rsidR="00B924F1" w:rsidRPr="00B924F1">
              <w:rPr>
                <w:lang w:val="el-GR"/>
              </w:rPr>
              <w:t xml:space="preserve"> </w:t>
            </w:r>
            <w:r w:rsidRPr="008B6A52">
              <w:rPr>
                <w:rFonts w:asciiTheme="minorHAnsi" w:hAnsiTheme="minorHAnsi" w:cs="Tahoma"/>
                <w:sz w:val="22"/>
                <w:szCs w:val="22"/>
                <w:lang w:val="el-GR"/>
              </w:rPr>
              <w:t>της πρότασης και π</w:t>
            </w:r>
            <w:r w:rsidR="00A00B6A" w:rsidRPr="008B6A52">
              <w:rPr>
                <w:rFonts w:asciiTheme="minorHAnsi" w:hAnsiTheme="minorHAnsi" w:cs="Tahoma"/>
                <w:sz w:val="22"/>
                <w:szCs w:val="22"/>
                <w:lang w:val="el-GR"/>
              </w:rPr>
              <w:t xml:space="preserve">εριγράψτε </w:t>
            </w:r>
            <w:r w:rsidR="00035BCC" w:rsidRPr="008B6A52">
              <w:rPr>
                <w:rFonts w:asciiTheme="minorHAnsi" w:hAnsiTheme="minorHAnsi" w:cs="Tahoma"/>
                <w:sz w:val="22"/>
                <w:szCs w:val="22"/>
                <w:lang w:val="el-GR"/>
              </w:rPr>
              <w:t xml:space="preserve"> </w:t>
            </w:r>
            <w:r w:rsidR="00970BF9" w:rsidRPr="008B6A52">
              <w:rPr>
                <w:rFonts w:asciiTheme="minorHAnsi" w:hAnsiTheme="minorHAnsi" w:cs="Tahoma"/>
                <w:sz w:val="22"/>
                <w:szCs w:val="22"/>
                <w:lang w:val="el-GR"/>
              </w:rPr>
              <w:t xml:space="preserve">αναλυτικά τις ενέργειες, </w:t>
            </w:r>
            <w:r w:rsidR="00035BCC" w:rsidRPr="008B6A52">
              <w:rPr>
                <w:rFonts w:asciiTheme="minorHAnsi" w:hAnsiTheme="minorHAnsi" w:cs="Tahoma"/>
                <w:sz w:val="22"/>
                <w:szCs w:val="22"/>
                <w:lang w:val="el-GR"/>
              </w:rPr>
              <w:t xml:space="preserve">το είδος, </w:t>
            </w:r>
            <w:r w:rsidR="00A00B6A" w:rsidRPr="008B6A52">
              <w:rPr>
                <w:rFonts w:asciiTheme="minorHAnsi" w:hAnsiTheme="minorHAnsi" w:cs="Tahoma"/>
                <w:sz w:val="22"/>
                <w:szCs w:val="22"/>
                <w:lang w:val="el-GR"/>
              </w:rPr>
              <w:t xml:space="preserve"> και </w:t>
            </w:r>
            <w:r w:rsidR="00035BCC" w:rsidRPr="008B6A52">
              <w:rPr>
                <w:rFonts w:asciiTheme="minorHAnsi" w:hAnsiTheme="minorHAnsi" w:cs="Tahoma"/>
                <w:sz w:val="22"/>
                <w:szCs w:val="22"/>
                <w:lang w:val="el-GR"/>
              </w:rPr>
              <w:t>το ύψος</w:t>
            </w:r>
            <w:r w:rsidR="00970BF9" w:rsidRPr="008B6A52">
              <w:rPr>
                <w:rFonts w:asciiTheme="minorHAnsi" w:hAnsiTheme="minorHAnsi" w:cs="Tahoma"/>
                <w:sz w:val="22"/>
                <w:szCs w:val="22"/>
                <w:lang w:val="el-GR"/>
              </w:rPr>
              <w:t xml:space="preserve"> </w:t>
            </w:r>
            <w:r w:rsidR="00A00B6A" w:rsidRPr="008B6A52">
              <w:rPr>
                <w:rFonts w:asciiTheme="minorHAnsi" w:hAnsiTheme="minorHAnsi" w:cs="Tahoma"/>
                <w:sz w:val="22"/>
                <w:szCs w:val="22"/>
                <w:lang w:val="el-GR"/>
              </w:rPr>
              <w:t xml:space="preserve">κάθε </w:t>
            </w:r>
            <w:r>
              <w:rPr>
                <w:rFonts w:asciiTheme="minorHAnsi" w:hAnsiTheme="minorHAnsi" w:cs="Tahoma"/>
                <w:sz w:val="22"/>
                <w:szCs w:val="22"/>
                <w:lang w:val="el-GR"/>
              </w:rPr>
              <w:t xml:space="preserve"> </w:t>
            </w:r>
            <w:r w:rsidR="00970BF9" w:rsidRPr="008B6A52">
              <w:rPr>
                <w:rFonts w:asciiTheme="minorHAnsi" w:hAnsiTheme="minorHAnsi" w:cs="Tahoma"/>
                <w:sz w:val="22"/>
                <w:szCs w:val="22"/>
                <w:lang w:val="el-GR"/>
              </w:rPr>
              <w:t>δαπάνη</w:t>
            </w:r>
            <w:r w:rsidR="00A00B6A" w:rsidRPr="008B6A52">
              <w:rPr>
                <w:rFonts w:asciiTheme="minorHAnsi" w:hAnsiTheme="minorHAnsi" w:cs="Tahoma"/>
                <w:sz w:val="22"/>
                <w:szCs w:val="22"/>
                <w:lang w:val="el-GR"/>
              </w:rPr>
              <w:t>ς ανά κατηγορία  (α, β, γ &amp; δ)</w:t>
            </w:r>
            <w:r>
              <w:rPr>
                <w:rFonts w:asciiTheme="minorHAnsi" w:hAnsiTheme="minorHAnsi" w:cs="Tahoma"/>
                <w:sz w:val="22"/>
                <w:szCs w:val="22"/>
                <w:lang w:val="el-GR"/>
              </w:rPr>
              <w:t>.</w:t>
            </w:r>
            <w:r w:rsidR="00A00B6A" w:rsidRPr="008B6A52">
              <w:rPr>
                <w:rFonts w:asciiTheme="minorHAnsi" w:hAnsiTheme="minorHAnsi" w:cs="Tahoma"/>
                <w:sz w:val="22"/>
                <w:szCs w:val="22"/>
                <w:lang w:val="el-GR"/>
              </w:rPr>
              <w:t xml:space="preserve">  </w:t>
            </w:r>
          </w:p>
        </w:tc>
      </w:tr>
      <w:tr w:rsidR="00970BF9" w:rsidRPr="00970BF9" w:rsidTr="00016169">
        <w:tblPrEx>
          <w:tblLook w:val="00A0" w:firstRow="1" w:lastRow="0" w:firstColumn="1" w:lastColumn="0" w:noHBand="0" w:noVBand="0"/>
        </w:tblPrEx>
        <w:trPr>
          <w:gridAfter w:val="1"/>
          <w:wAfter w:w="142" w:type="dxa"/>
          <w:trHeight w:val="4639"/>
        </w:trPr>
        <w:tc>
          <w:tcPr>
            <w:tcW w:w="9894" w:type="dxa"/>
            <w:gridSpan w:val="7"/>
          </w:tcPr>
          <w:p w:rsidR="00970BF9" w:rsidRPr="00970BF9" w:rsidRDefault="00970BF9" w:rsidP="00970BF9">
            <w:pPr>
              <w:spacing w:before="60" w:line="280" w:lineRule="atLeast"/>
              <w:ind w:left="288"/>
              <w:rPr>
                <w:rFonts w:asciiTheme="minorHAnsi" w:hAnsiTheme="minorHAnsi" w:cs="Tahoma"/>
                <w:sz w:val="22"/>
                <w:szCs w:val="22"/>
                <w:lang w:val="el-GR"/>
              </w:rPr>
            </w:pPr>
            <w:r w:rsidRPr="00970BF9">
              <w:rPr>
                <w:rFonts w:asciiTheme="minorHAnsi" w:hAnsiTheme="minorHAnsi" w:cs="Tahoma"/>
                <w:sz w:val="22"/>
                <w:szCs w:val="22"/>
                <w:lang w:val="el-GR"/>
              </w:rPr>
              <w:t>α)</w:t>
            </w:r>
            <w:r>
              <w:rPr>
                <w:rFonts w:asciiTheme="minorHAnsi" w:hAnsiTheme="minorHAnsi" w:cs="Tahoma"/>
                <w:sz w:val="22"/>
                <w:szCs w:val="22"/>
                <w:lang w:val="el-GR"/>
              </w:rPr>
              <w:t xml:space="preserve">  Ε</w:t>
            </w:r>
            <w:r w:rsidRPr="00970BF9">
              <w:rPr>
                <w:rFonts w:asciiTheme="minorHAnsi" w:hAnsiTheme="minorHAnsi" w:cs="Tahoma"/>
                <w:sz w:val="22"/>
                <w:szCs w:val="22"/>
                <w:lang w:val="el-GR"/>
              </w:rPr>
              <w:t>ξοικονόμηση ενέργειας</w:t>
            </w:r>
          </w:p>
        </w:tc>
      </w:tr>
      <w:tr w:rsidR="00970BF9" w:rsidRPr="00985ACF" w:rsidTr="00016169">
        <w:tblPrEx>
          <w:tblLook w:val="00A0" w:firstRow="1" w:lastRow="0" w:firstColumn="1" w:lastColumn="0" w:noHBand="0" w:noVBand="0"/>
        </w:tblPrEx>
        <w:trPr>
          <w:gridAfter w:val="1"/>
          <w:wAfter w:w="142" w:type="dxa"/>
          <w:trHeight w:val="4393"/>
        </w:trPr>
        <w:tc>
          <w:tcPr>
            <w:tcW w:w="9894" w:type="dxa"/>
            <w:gridSpan w:val="7"/>
          </w:tcPr>
          <w:p w:rsidR="00970BF9" w:rsidRPr="00970BF9" w:rsidRDefault="00970BF9" w:rsidP="00016169">
            <w:pPr>
              <w:spacing w:before="60" w:line="280" w:lineRule="atLeast"/>
              <w:ind w:left="288"/>
              <w:rPr>
                <w:rFonts w:asciiTheme="minorHAnsi" w:hAnsiTheme="minorHAnsi" w:cs="Tahoma"/>
                <w:sz w:val="22"/>
                <w:szCs w:val="22"/>
                <w:lang w:val="el-GR"/>
              </w:rPr>
            </w:pPr>
            <w:r>
              <w:rPr>
                <w:rFonts w:asciiTheme="minorHAnsi" w:hAnsiTheme="minorHAnsi" w:cs="Tahoma"/>
                <w:sz w:val="22"/>
                <w:szCs w:val="22"/>
                <w:lang w:val="el-GR"/>
              </w:rPr>
              <w:t>β</w:t>
            </w:r>
            <w:r w:rsidRPr="001B50A5">
              <w:rPr>
                <w:rFonts w:asciiTheme="minorHAnsi" w:hAnsiTheme="minorHAnsi" w:cs="Tahoma"/>
                <w:sz w:val="22"/>
                <w:szCs w:val="22"/>
                <w:lang w:val="el-GR"/>
              </w:rPr>
              <w:t>)</w:t>
            </w:r>
            <w:r w:rsidRPr="00970BF9">
              <w:rPr>
                <w:lang w:val="el-GR"/>
              </w:rPr>
              <w:t xml:space="preserve"> </w:t>
            </w:r>
            <w:r>
              <w:rPr>
                <w:rFonts w:asciiTheme="minorHAnsi" w:hAnsiTheme="minorHAnsi" w:cs="Tahoma"/>
                <w:sz w:val="22"/>
                <w:szCs w:val="22"/>
                <w:lang w:val="el-GR"/>
              </w:rPr>
              <w:t>Ε</w:t>
            </w:r>
            <w:r w:rsidRPr="00970BF9">
              <w:rPr>
                <w:rFonts w:asciiTheme="minorHAnsi" w:hAnsiTheme="minorHAnsi" w:cs="Tahoma"/>
                <w:sz w:val="22"/>
                <w:szCs w:val="22"/>
                <w:lang w:val="el-GR"/>
              </w:rPr>
              <w:t>γκατάσταση συστημάτων περιβαλλοντικής διαχείρισης</w:t>
            </w:r>
            <w:r w:rsidR="00F3582F">
              <w:rPr>
                <w:rFonts w:asciiTheme="minorHAnsi" w:hAnsiTheme="minorHAnsi" w:cs="Tahoma"/>
                <w:sz w:val="22"/>
                <w:szCs w:val="22"/>
                <w:lang w:val="el-GR"/>
              </w:rPr>
              <w:t xml:space="preserve"> </w:t>
            </w:r>
          </w:p>
        </w:tc>
      </w:tr>
      <w:tr w:rsidR="00970BF9" w:rsidRPr="00985ACF" w:rsidTr="00016169">
        <w:tblPrEx>
          <w:tblLook w:val="00A0" w:firstRow="1" w:lastRow="0" w:firstColumn="1" w:lastColumn="0" w:noHBand="0" w:noVBand="0"/>
        </w:tblPrEx>
        <w:trPr>
          <w:gridAfter w:val="1"/>
          <w:wAfter w:w="142" w:type="dxa"/>
          <w:trHeight w:val="4653"/>
        </w:trPr>
        <w:tc>
          <w:tcPr>
            <w:tcW w:w="9894" w:type="dxa"/>
            <w:gridSpan w:val="7"/>
          </w:tcPr>
          <w:p w:rsidR="00970BF9" w:rsidRPr="001B50A5" w:rsidRDefault="00970BF9" w:rsidP="00970BF9">
            <w:pPr>
              <w:spacing w:before="60" w:line="280" w:lineRule="atLeast"/>
              <w:ind w:left="288"/>
              <w:rPr>
                <w:rFonts w:asciiTheme="minorHAnsi" w:hAnsiTheme="minorHAnsi" w:cs="Tahoma"/>
                <w:sz w:val="22"/>
                <w:szCs w:val="22"/>
                <w:lang w:val="el-GR"/>
              </w:rPr>
            </w:pPr>
            <w:r>
              <w:rPr>
                <w:rFonts w:asciiTheme="minorHAnsi" w:hAnsiTheme="minorHAnsi" w:cs="Tahoma"/>
                <w:sz w:val="22"/>
                <w:szCs w:val="22"/>
                <w:lang w:val="el-GR"/>
              </w:rPr>
              <w:t>γ</w:t>
            </w:r>
            <w:r w:rsidRPr="001B50A5">
              <w:rPr>
                <w:rFonts w:asciiTheme="minorHAnsi" w:hAnsiTheme="minorHAnsi" w:cs="Tahoma"/>
                <w:sz w:val="22"/>
                <w:szCs w:val="22"/>
                <w:lang w:val="el-GR"/>
              </w:rPr>
              <w:t>)</w:t>
            </w:r>
            <w:r>
              <w:rPr>
                <w:rFonts w:asciiTheme="minorHAnsi" w:hAnsiTheme="minorHAnsi" w:cs="Tahoma"/>
                <w:sz w:val="22"/>
                <w:szCs w:val="22"/>
                <w:lang w:val="el-GR"/>
              </w:rPr>
              <w:t xml:space="preserve"> Χ</w:t>
            </w:r>
            <w:r w:rsidRPr="00970BF9">
              <w:rPr>
                <w:rFonts w:asciiTheme="minorHAnsi" w:hAnsiTheme="minorHAnsi" w:cs="Tahoma"/>
                <w:sz w:val="22"/>
                <w:szCs w:val="22"/>
                <w:lang w:val="el-GR"/>
              </w:rPr>
              <w:t>ρήση – εγκατάσταση – εφαρμογή συστήματος εξοικονόμησης ύδατος</w:t>
            </w:r>
          </w:p>
        </w:tc>
      </w:tr>
      <w:tr w:rsidR="00035BCC" w:rsidRPr="00016169" w:rsidTr="00016169">
        <w:tblPrEx>
          <w:tblLook w:val="00A0" w:firstRow="1" w:lastRow="0" w:firstColumn="1" w:lastColumn="0" w:noHBand="0" w:noVBand="0"/>
        </w:tblPrEx>
        <w:trPr>
          <w:gridAfter w:val="1"/>
          <w:wAfter w:w="142" w:type="dxa"/>
          <w:trHeight w:val="4803"/>
        </w:trPr>
        <w:tc>
          <w:tcPr>
            <w:tcW w:w="9894" w:type="dxa"/>
            <w:gridSpan w:val="7"/>
          </w:tcPr>
          <w:p w:rsidR="00726AC6" w:rsidRPr="00726AC6" w:rsidRDefault="006E2142" w:rsidP="00016169">
            <w:pPr>
              <w:spacing w:before="60" w:line="280" w:lineRule="atLeast"/>
              <w:ind w:left="288"/>
              <w:rPr>
                <w:rFonts w:asciiTheme="minorHAnsi" w:hAnsiTheme="minorHAnsi" w:cs="Tahoma"/>
                <w:sz w:val="22"/>
                <w:szCs w:val="22"/>
                <w:lang w:val="el-GR"/>
              </w:rPr>
            </w:pPr>
            <w:r>
              <w:rPr>
                <w:rFonts w:asciiTheme="minorHAnsi" w:hAnsiTheme="minorHAnsi" w:cs="Tahoma"/>
                <w:sz w:val="22"/>
                <w:szCs w:val="22"/>
                <w:lang w:val="el-GR"/>
              </w:rPr>
              <w:t>δ)</w:t>
            </w:r>
            <w:r w:rsidR="00970BF9" w:rsidRPr="00970BF9">
              <w:rPr>
                <w:lang w:val="el-GR"/>
              </w:rPr>
              <w:t xml:space="preserve"> </w:t>
            </w:r>
            <w:r w:rsidR="00F3582F">
              <w:rPr>
                <w:rFonts w:asciiTheme="minorHAnsi" w:hAnsiTheme="minorHAnsi" w:cs="Tahoma"/>
                <w:sz w:val="22"/>
                <w:szCs w:val="22"/>
                <w:lang w:val="el-GR"/>
              </w:rPr>
              <w:t xml:space="preserve">Προστασία Περιβάλλοντος </w:t>
            </w:r>
          </w:p>
        </w:tc>
      </w:tr>
      <w:tr w:rsidR="00C56D04" w:rsidRPr="00985ACF" w:rsidTr="002C3F22">
        <w:tblPrEx>
          <w:tblLook w:val="00A0" w:firstRow="1" w:lastRow="0" w:firstColumn="1" w:lastColumn="0" w:noHBand="0" w:noVBand="0"/>
        </w:tblPrEx>
        <w:trPr>
          <w:gridAfter w:val="1"/>
          <w:wAfter w:w="142" w:type="dxa"/>
        </w:trPr>
        <w:tc>
          <w:tcPr>
            <w:tcW w:w="824" w:type="dxa"/>
            <w:gridSpan w:val="2"/>
            <w:shd w:val="clear" w:color="auto" w:fill="BFBFBF"/>
          </w:tcPr>
          <w:p w:rsidR="00C56D04" w:rsidRPr="008A4168" w:rsidRDefault="009948EE" w:rsidP="00773A39">
            <w:pPr>
              <w:suppressAutoHyphens w:val="0"/>
              <w:spacing w:before="60" w:after="60" w:line="280" w:lineRule="atLeast"/>
              <w:rPr>
                <w:rFonts w:asciiTheme="minorHAnsi" w:hAnsiTheme="minorHAnsi" w:cs="Tahoma"/>
                <w:b/>
                <w:bCs/>
                <w:sz w:val="22"/>
                <w:szCs w:val="22"/>
                <w:lang w:val="el-GR"/>
              </w:rPr>
            </w:pPr>
            <w:r w:rsidRPr="001B50A5">
              <w:rPr>
                <w:lang w:val="el-GR"/>
              </w:rPr>
              <w:br w:type="page"/>
            </w:r>
            <w:r w:rsidR="00985ACF">
              <w:rPr>
                <w:b/>
                <w:sz w:val="22"/>
                <w:szCs w:val="22"/>
                <w:lang w:val="el-GR"/>
              </w:rPr>
              <w:t>17.15</w:t>
            </w:r>
          </w:p>
        </w:tc>
        <w:tc>
          <w:tcPr>
            <w:tcW w:w="9070" w:type="dxa"/>
            <w:gridSpan w:val="5"/>
            <w:shd w:val="clear" w:color="auto" w:fill="D9D9D9"/>
          </w:tcPr>
          <w:p w:rsidR="00C56D04" w:rsidRPr="00CF5B8A" w:rsidRDefault="00C56D04" w:rsidP="00C56D04">
            <w:pPr>
              <w:spacing w:before="60" w:line="280" w:lineRule="atLeast"/>
              <w:rPr>
                <w:rFonts w:asciiTheme="minorHAnsi" w:hAnsiTheme="minorHAnsi" w:cs="Tahoma"/>
                <w:b/>
                <w:bCs/>
                <w:sz w:val="22"/>
                <w:szCs w:val="22"/>
                <w:lang w:val="el-GR"/>
              </w:rPr>
            </w:pPr>
            <w:r w:rsidRPr="00CF5B8A">
              <w:rPr>
                <w:rFonts w:asciiTheme="minorHAnsi" w:hAnsiTheme="minorHAnsi" w:cs="Tahoma"/>
                <w:b/>
                <w:bCs/>
                <w:sz w:val="22"/>
                <w:szCs w:val="22"/>
                <w:lang w:val="el-GR"/>
              </w:rPr>
              <w:t>ΕΙΣΑΓΩΓΗ ΚΑΙΝΟΤΟΜΙΑΣ / ΤΠΕ Ή ΠΙΛΟΤΙΚΩΝ ΚΑΙΝΟΤΟΜΩΝ ΕΦΑΡΜΟΓΩΝ</w:t>
            </w:r>
          </w:p>
          <w:p w:rsidR="00C62128" w:rsidRPr="00CF5B8A" w:rsidRDefault="00C56D04" w:rsidP="00C56D04">
            <w:pPr>
              <w:spacing w:before="60" w:line="280" w:lineRule="atLeast"/>
              <w:rPr>
                <w:rFonts w:asciiTheme="minorHAnsi" w:hAnsiTheme="minorHAnsi" w:cs="Tahoma"/>
                <w:bCs/>
                <w:sz w:val="22"/>
                <w:szCs w:val="22"/>
                <w:lang w:val="el-GR"/>
              </w:rPr>
            </w:pPr>
            <w:r w:rsidRPr="00CF5B8A">
              <w:rPr>
                <w:rFonts w:asciiTheme="minorHAnsi" w:hAnsiTheme="minorHAnsi" w:cs="Tahoma"/>
                <w:bCs/>
                <w:sz w:val="22"/>
                <w:szCs w:val="22"/>
                <w:lang w:val="el-GR"/>
              </w:rPr>
              <w:t>Περιγράψτε τ</w:t>
            </w:r>
            <w:r w:rsidR="00C62128" w:rsidRPr="00CF5B8A">
              <w:rPr>
                <w:rFonts w:asciiTheme="minorHAnsi" w:hAnsiTheme="minorHAnsi" w:cs="Tahoma"/>
                <w:bCs/>
                <w:sz w:val="22"/>
                <w:szCs w:val="22"/>
                <w:lang w:val="el-GR"/>
              </w:rPr>
              <w:t xml:space="preserve">ον τρόπο με το οποίο ενσωματώνεται η καινοτομία στο φυσικό αντικείμενο της προτεινόμενης επένδυσης </w:t>
            </w:r>
            <w:r w:rsidRPr="00CF5B8A">
              <w:rPr>
                <w:rFonts w:asciiTheme="minorHAnsi" w:hAnsiTheme="minorHAnsi" w:cs="Tahoma"/>
                <w:bCs/>
                <w:sz w:val="22"/>
                <w:szCs w:val="22"/>
                <w:lang w:val="el-GR"/>
              </w:rPr>
              <w:t xml:space="preserve"> </w:t>
            </w:r>
            <w:r w:rsidR="00C62128" w:rsidRPr="00CF5B8A">
              <w:rPr>
                <w:rFonts w:asciiTheme="minorHAnsi" w:hAnsiTheme="minorHAnsi" w:cs="Tahoma"/>
                <w:bCs/>
                <w:sz w:val="22"/>
                <w:szCs w:val="22"/>
                <w:lang w:val="el-GR"/>
              </w:rPr>
              <w:t xml:space="preserve">με αναφορά σε συγκεκριμένες ενέργειες, στο </w:t>
            </w:r>
            <w:r w:rsidRPr="00CF5B8A">
              <w:rPr>
                <w:rFonts w:asciiTheme="minorHAnsi" w:hAnsiTheme="minorHAnsi" w:cs="Tahoma"/>
                <w:bCs/>
                <w:sz w:val="22"/>
                <w:szCs w:val="22"/>
                <w:lang w:val="el-GR"/>
              </w:rPr>
              <w:t>είδος</w:t>
            </w:r>
            <w:r w:rsidR="00B81A3D">
              <w:rPr>
                <w:rFonts w:asciiTheme="minorHAnsi" w:hAnsiTheme="minorHAnsi" w:cs="Tahoma"/>
                <w:bCs/>
                <w:sz w:val="22"/>
                <w:szCs w:val="22"/>
                <w:lang w:val="el-GR"/>
              </w:rPr>
              <w:t xml:space="preserve"> των δαπανών</w:t>
            </w:r>
            <w:r w:rsidRPr="00CF5B8A">
              <w:rPr>
                <w:rFonts w:asciiTheme="minorHAnsi" w:hAnsiTheme="minorHAnsi" w:cs="Tahoma"/>
                <w:bCs/>
                <w:sz w:val="22"/>
                <w:szCs w:val="22"/>
                <w:lang w:val="el-GR"/>
              </w:rPr>
              <w:t>, το ύψος και το ποσοστό επί του συνόλου των δαπανών της πρότα</w:t>
            </w:r>
            <w:r w:rsidR="00C62128" w:rsidRPr="00CF5B8A">
              <w:rPr>
                <w:rFonts w:asciiTheme="minorHAnsi" w:hAnsiTheme="minorHAnsi" w:cs="Tahoma"/>
                <w:bCs/>
                <w:sz w:val="22"/>
                <w:szCs w:val="22"/>
                <w:lang w:val="el-GR"/>
              </w:rPr>
              <w:t>σης</w:t>
            </w:r>
            <w:r w:rsidR="00B81A3D">
              <w:rPr>
                <w:rFonts w:asciiTheme="minorHAnsi" w:hAnsiTheme="minorHAnsi" w:cs="Tahoma"/>
                <w:bCs/>
                <w:sz w:val="22"/>
                <w:szCs w:val="22"/>
                <w:lang w:val="el-GR"/>
              </w:rPr>
              <w:t>,</w:t>
            </w:r>
            <w:r w:rsidR="00C62128" w:rsidRPr="00CF5B8A">
              <w:rPr>
                <w:rFonts w:asciiTheme="minorHAnsi" w:hAnsiTheme="minorHAnsi" w:cs="Tahoma"/>
                <w:bCs/>
                <w:sz w:val="22"/>
                <w:szCs w:val="22"/>
                <w:lang w:val="el-GR"/>
              </w:rPr>
              <w:t xml:space="preserve"> </w:t>
            </w:r>
            <w:r w:rsidR="00B81A3D">
              <w:rPr>
                <w:rFonts w:asciiTheme="minorHAnsi" w:hAnsiTheme="minorHAnsi" w:cs="Tahoma"/>
                <w:bCs/>
                <w:sz w:val="22"/>
                <w:szCs w:val="22"/>
                <w:lang w:val="el-GR"/>
              </w:rPr>
              <w:t xml:space="preserve">των </w:t>
            </w:r>
            <w:r w:rsidR="00C62128" w:rsidRPr="00CF5B8A">
              <w:rPr>
                <w:rFonts w:asciiTheme="minorHAnsi" w:hAnsiTheme="minorHAnsi" w:cs="Tahoma"/>
                <w:bCs/>
                <w:sz w:val="22"/>
                <w:szCs w:val="22"/>
                <w:lang w:val="el-GR"/>
              </w:rPr>
              <w:t>σχετικών με την καινοτομία.</w:t>
            </w:r>
          </w:p>
          <w:p w:rsidR="00C56D04" w:rsidRPr="00C56D04" w:rsidRDefault="00E64A33" w:rsidP="009D4AA3">
            <w:pPr>
              <w:spacing w:before="60" w:line="280" w:lineRule="atLeast"/>
              <w:rPr>
                <w:rFonts w:asciiTheme="minorHAnsi" w:hAnsiTheme="minorHAnsi" w:cs="Tahoma"/>
                <w:bCs/>
                <w:sz w:val="22"/>
                <w:szCs w:val="22"/>
                <w:lang w:val="el-GR"/>
              </w:rPr>
            </w:pPr>
            <w:r w:rsidRPr="00E64A33">
              <w:rPr>
                <w:rFonts w:asciiTheme="minorHAnsi" w:hAnsiTheme="minorHAnsi" w:cs="Tahoma"/>
                <w:bCs/>
                <w:sz w:val="22"/>
                <w:szCs w:val="22"/>
                <w:lang w:val="el-GR"/>
              </w:rPr>
              <w:t>Δ</w:t>
            </w:r>
            <w:r w:rsidR="00C56D04" w:rsidRPr="00E64A33">
              <w:rPr>
                <w:rFonts w:asciiTheme="minorHAnsi" w:hAnsiTheme="minorHAnsi" w:cs="Tahoma"/>
                <w:bCs/>
                <w:sz w:val="22"/>
                <w:szCs w:val="22"/>
                <w:lang w:val="el-GR"/>
              </w:rPr>
              <w:t xml:space="preserve">ιευκρινήσεις για </w:t>
            </w:r>
            <w:r w:rsidRPr="00E64A33">
              <w:rPr>
                <w:rFonts w:asciiTheme="minorHAnsi" w:hAnsiTheme="minorHAnsi" w:cs="Tahoma"/>
                <w:bCs/>
                <w:sz w:val="22"/>
                <w:szCs w:val="22"/>
                <w:lang w:val="el-GR"/>
              </w:rPr>
              <w:t xml:space="preserve">τον ορισμό – περιγραφή </w:t>
            </w:r>
            <w:r w:rsidR="00C56D04" w:rsidRPr="00E64A33">
              <w:rPr>
                <w:rFonts w:asciiTheme="minorHAnsi" w:hAnsiTheme="minorHAnsi" w:cs="Tahoma"/>
                <w:bCs/>
                <w:sz w:val="22"/>
                <w:szCs w:val="22"/>
                <w:lang w:val="el-GR"/>
              </w:rPr>
              <w:t xml:space="preserve"> τη</w:t>
            </w:r>
            <w:r w:rsidR="00C62128" w:rsidRPr="00E64A33">
              <w:rPr>
                <w:rFonts w:asciiTheme="minorHAnsi" w:hAnsiTheme="minorHAnsi" w:cs="Tahoma"/>
                <w:bCs/>
                <w:sz w:val="22"/>
                <w:szCs w:val="22"/>
                <w:lang w:val="el-GR"/>
              </w:rPr>
              <w:t>ς καινοτομίας</w:t>
            </w:r>
            <w:r w:rsidRPr="00E64A33">
              <w:rPr>
                <w:rFonts w:asciiTheme="minorHAnsi" w:hAnsiTheme="minorHAnsi" w:cs="Tahoma"/>
                <w:bCs/>
                <w:sz w:val="22"/>
                <w:szCs w:val="22"/>
                <w:lang w:val="el-GR"/>
              </w:rPr>
              <w:t xml:space="preserve"> παρέχονται </w:t>
            </w:r>
            <w:r w:rsidR="00C62128" w:rsidRPr="00E64A33">
              <w:rPr>
                <w:rFonts w:asciiTheme="minorHAnsi" w:hAnsiTheme="minorHAnsi" w:cs="Tahoma"/>
                <w:bCs/>
                <w:sz w:val="22"/>
                <w:szCs w:val="22"/>
                <w:lang w:val="el-GR"/>
              </w:rPr>
              <w:t>στο</w:t>
            </w:r>
            <w:r w:rsidR="00B81A3D">
              <w:rPr>
                <w:rFonts w:asciiTheme="minorHAnsi" w:hAnsiTheme="minorHAnsi" w:cs="Tahoma"/>
                <w:bCs/>
                <w:sz w:val="22"/>
                <w:szCs w:val="22"/>
                <w:lang w:val="el-GR"/>
              </w:rPr>
              <w:t xml:space="preserve"> Παράρτημα </w:t>
            </w:r>
            <w:r w:rsidR="00C62128" w:rsidRPr="00E64A33">
              <w:rPr>
                <w:rFonts w:asciiTheme="minorHAnsi" w:hAnsiTheme="minorHAnsi" w:cs="Tahoma"/>
                <w:bCs/>
                <w:sz w:val="22"/>
                <w:szCs w:val="22"/>
                <w:lang w:val="el-GR"/>
              </w:rPr>
              <w:t xml:space="preserve"> </w:t>
            </w:r>
            <w:r w:rsidR="00B81A3D" w:rsidRPr="00B81A3D">
              <w:rPr>
                <w:rFonts w:asciiTheme="minorHAnsi" w:hAnsiTheme="minorHAnsi" w:cs="Tahoma"/>
                <w:bCs/>
                <w:sz w:val="22"/>
                <w:szCs w:val="22"/>
                <w:lang w:val="el-GR"/>
              </w:rPr>
              <w:t>II-1</w:t>
            </w:r>
            <w:r w:rsidR="00B81A3D">
              <w:rPr>
                <w:rFonts w:asciiTheme="minorHAnsi" w:hAnsiTheme="minorHAnsi" w:cs="Tahoma"/>
                <w:bCs/>
                <w:sz w:val="22"/>
                <w:szCs w:val="22"/>
                <w:lang w:val="el-GR"/>
              </w:rPr>
              <w:t>:</w:t>
            </w:r>
            <w:r w:rsidR="00B81A3D" w:rsidRPr="00B81A3D">
              <w:rPr>
                <w:rFonts w:asciiTheme="minorHAnsi" w:hAnsiTheme="minorHAnsi" w:cs="Tahoma"/>
                <w:bCs/>
                <w:sz w:val="22"/>
                <w:szCs w:val="22"/>
                <w:lang w:val="el-GR"/>
              </w:rPr>
              <w:t xml:space="preserve"> </w:t>
            </w:r>
            <w:r w:rsidR="00B81A3D">
              <w:rPr>
                <w:rFonts w:asciiTheme="minorHAnsi" w:hAnsiTheme="minorHAnsi" w:cs="Tahoma"/>
                <w:bCs/>
                <w:sz w:val="22"/>
                <w:szCs w:val="22"/>
                <w:lang w:val="el-GR"/>
              </w:rPr>
              <w:t>«OΔΗΓΟΣ ΕΠΙΛΕΞΙΜΟΤΗΤΑΣ – ΕΠΙΛΟΓΗΣ»</w:t>
            </w:r>
            <w:r w:rsidR="009D4AA3">
              <w:rPr>
                <w:rFonts w:asciiTheme="minorHAnsi" w:hAnsiTheme="minorHAnsi" w:cs="Tahoma"/>
                <w:bCs/>
                <w:sz w:val="22"/>
                <w:szCs w:val="22"/>
                <w:lang w:val="el-GR"/>
              </w:rPr>
              <w:t xml:space="preserve"> και συγκριμένα στα  Κριτήρια Επιλογής  24 &amp; 25</w:t>
            </w:r>
            <w:r w:rsidR="00C56D04" w:rsidRPr="00E64A33">
              <w:rPr>
                <w:rFonts w:asciiTheme="minorHAnsi" w:hAnsiTheme="minorHAnsi" w:cs="Tahoma"/>
                <w:bCs/>
                <w:sz w:val="22"/>
                <w:szCs w:val="22"/>
                <w:lang w:val="el-GR"/>
              </w:rPr>
              <w:t>.</w:t>
            </w:r>
          </w:p>
        </w:tc>
      </w:tr>
      <w:tr w:rsidR="00C56D04" w:rsidRPr="00985ACF" w:rsidTr="009D4AA3">
        <w:tblPrEx>
          <w:tblLook w:val="00A0" w:firstRow="1" w:lastRow="0" w:firstColumn="1" w:lastColumn="0" w:noHBand="0" w:noVBand="0"/>
        </w:tblPrEx>
        <w:trPr>
          <w:gridAfter w:val="1"/>
          <w:wAfter w:w="142" w:type="dxa"/>
          <w:trHeight w:val="11736"/>
        </w:trPr>
        <w:tc>
          <w:tcPr>
            <w:tcW w:w="9894" w:type="dxa"/>
            <w:gridSpan w:val="7"/>
          </w:tcPr>
          <w:p w:rsidR="00C56D04" w:rsidRPr="00C56D04" w:rsidRDefault="00C56D04" w:rsidP="00773A39">
            <w:pPr>
              <w:spacing w:before="60" w:line="280" w:lineRule="atLeast"/>
              <w:rPr>
                <w:rFonts w:asciiTheme="minorHAnsi" w:hAnsiTheme="minorHAnsi" w:cs="Tahoma"/>
                <w:sz w:val="22"/>
                <w:szCs w:val="22"/>
                <w:lang w:val="el-GR"/>
              </w:rPr>
            </w:pPr>
          </w:p>
        </w:tc>
      </w:tr>
      <w:tr w:rsidR="008A4168" w:rsidRPr="00985ACF" w:rsidTr="002C3F22">
        <w:tblPrEx>
          <w:tblLook w:val="00A0" w:firstRow="1" w:lastRow="0" w:firstColumn="1" w:lastColumn="0" w:noHBand="0" w:noVBand="0"/>
        </w:tblPrEx>
        <w:trPr>
          <w:gridAfter w:val="1"/>
          <w:wAfter w:w="142" w:type="dxa"/>
        </w:trPr>
        <w:tc>
          <w:tcPr>
            <w:tcW w:w="824" w:type="dxa"/>
            <w:gridSpan w:val="2"/>
            <w:shd w:val="clear" w:color="auto" w:fill="BFBFBF"/>
          </w:tcPr>
          <w:p w:rsidR="008A4168" w:rsidRPr="008A4168" w:rsidRDefault="00C56D04" w:rsidP="00773A39">
            <w:pPr>
              <w:suppressAutoHyphens w:val="0"/>
              <w:spacing w:before="60" w:after="60" w:line="280" w:lineRule="atLeast"/>
              <w:rPr>
                <w:rFonts w:asciiTheme="minorHAnsi" w:hAnsiTheme="minorHAnsi" w:cs="Tahoma"/>
                <w:b/>
                <w:bCs/>
                <w:sz w:val="22"/>
                <w:szCs w:val="22"/>
                <w:lang w:val="el-GR"/>
              </w:rPr>
            </w:pPr>
            <w:r w:rsidRPr="00C56D04">
              <w:rPr>
                <w:lang w:val="el-GR"/>
              </w:rPr>
              <w:br w:type="page"/>
            </w:r>
            <w:r w:rsidR="008A4168" w:rsidRPr="00D86D8B">
              <w:rPr>
                <w:lang w:val="el-GR"/>
              </w:rPr>
              <w:br w:type="page"/>
            </w:r>
            <w:r w:rsidR="00985ACF">
              <w:rPr>
                <w:b/>
                <w:sz w:val="22"/>
                <w:szCs w:val="22"/>
                <w:lang w:val="el-GR"/>
              </w:rPr>
              <w:t>17.16</w:t>
            </w:r>
            <w:bookmarkStart w:id="7" w:name="_GoBack"/>
            <w:bookmarkEnd w:id="7"/>
          </w:p>
        </w:tc>
        <w:tc>
          <w:tcPr>
            <w:tcW w:w="9070" w:type="dxa"/>
            <w:gridSpan w:val="5"/>
            <w:shd w:val="clear" w:color="auto" w:fill="D9D9D9"/>
          </w:tcPr>
          <w:p w:rsidR="008A4168" w:rsidRPr="00C56D04" w:rsidRDefault="008A4168" w:rsidP="000C45B6">
            <w:pPr>
              <w:spacing w:before="60" w:line="280" w:lineRule="atLeast"/>
              <w:rPr>
                <w:rFonts w:asciiTheme="minorHAnsi" w:hAnsiTheme="minorHAnsi" w:cs="Tahoma"/>
                <w:bCs/>
                <w:sz w:val="22"/>
                <w:szCs w:val="22"/>
                <w:lang w:val="el-GR"/>
              </w:rPr>
            </w:pPr>
            <w:r w:rsidRPr="008A4168">
              <w:rPr>
                <w:rFonts w:asciiTheme="minorHAnsi" w:hAnsiTheme="minorHAnsi" w:cs="Tahoma"/>
                <w:b/>
                <w:bCs/>
                <w:sz w:val="22"/>
                <w:szCs w:val="22"/>
                <w:lang w:val="el-GR"/>
              </w:rPr>
              <w:t xml:space="preserve"> </w:t>
            </w:r>
            <w:r w:rsidRPr="00CF5B8A">
              <w:rPr>
                <w:rFonts w:asciiTheme="minorHAnsi" w:hAnsiTheme="minorHAnsi" w:cs="Tahoma"/>
                <w:b/>
                <w:bCs/>
                <w:sz w:val="22"/>
                <w:szCs w:val="22"/>
                <w:lang w:val="el-GR"/>
              </w:rPr>
              <w:t>ΔΗΜΙΟΥΡΓΙΑ ΘΕΣΕΩΝ ΕΡΓΑΣΙΑΣ</w:t>
            </w:r>
            <w:r w:rsidRPr="008A4168">
              <w:rPr>
                <w:rFonts w:asciiTheme="minorHAnsi" w:hAnsiTheme="minorHAnsi" w:cs="Tahoma"/>
                <w:b/>
                <w:bCs/>
                <w:sz w:val="22"/>
                <w:szCs w:val="22"/>
                <w:lang w:val="el-GR"/>
              </w:rPr>
              <w:t xml:space="preserve"> (ΣΕ </w:t>
            </w:r>
            <w:r w:rsidR="004E0229">
              <w:rPr>
                <w:rFonts w:asciiTheme="minorHAnsi" w:hAnsiTheme="minorHAnsi" w:cs="Tahoma"/>
                <w:b/>
                <w:bCs/>
                <w:sz w:val="22"/>
                <w:szCs w:val="22"/>
                <w:lang w:val="el-GR"/>
              </w:rPr>
              <w:t xml:space="preserve">ΕΤΗΣΙΕΣ ΜΟΝΑΔΕΣ ΕΡΓΑΣΙΑΣ </w:t>
            </w:r>
            <w:r w:rsidRPr="008A4168">
              <w:rPr>
                <w:rFonts w:asciiTheme="minorHAnsi" w:hAnsiTheme="minorHAnsi" w:cs="Tahoma"/>
                <w:b/>
                <w:bCs/>
                <w:sz w:val="22"/>
                <w:szCs w:val="22"/>
                <w:lang w:val="el-GR"/>
              </w:rPr>
              <w:t>Ε</w:t>
            </w:r>
            <w:r w:rsidR="004E0229">
              <w:rPr>
                <w:rFonts w:asciiTheme="minorHAnsi" w:hAnsiTheme="minorHAnsi" w:cs="Tahoma"/>
                <w:b/>
                <w:bCs/>
                <w:sz w:val="22"/>
                <w:szCs w:val="22"/>
                <w:lang w:val="el-GR"/>
              </w:rPr>
              <w:t>.</w:t>
            </w:r>
            <w:r w:rsidRPr="008A4168">
              <w:rPr>
                <w:rFonts w:asciiTheme="minorHAnsi" w:hAnsiTheme="minorHAnsi" w:cs="Tahoma"/>
                <w:b/>
                <w:bCs/>
                <w:sz w:val="22"/>
                <w:szCs w:val="22"/>
                <w:lang w:val="el-GR"/>
              </w:rPr>
              <w:t>Μ</w:t>
            </w:r>
            <w:r w:rsidR="004E0229">
              <w:rPr>
                <w:rFonts w:asciiTheme="minorHAnsi" w:hAnsiTheme="minorHAnsi" w:cs="Tahoma"/>
                <w:b/>
                <w:bCs/>
                <w:sz w:val="22"/>
                <w:szCs w:val="22"/>
                <w:lang w:val="el-GR"/>
              </w:rPr>
              <w:t>.</w:t>
            </w:r>
            <w:r w:rsidRPr="008A4168">
              <w:rPr>
                <w:rFonts w:asciiTheme="minorHAnsi" w:hAnsiTheme="minorHAnsi" w:cs="Tahoma"/>
                <w:b/>
                <w:bCs/>
                <w:sz w:val="22"/>
                <w:szCs w:val="22"/>
                <w:lang w:val="el-GR"/>
              </w:rPr>
              <w:t>Ε</w:t>
            </w:r>
            <w:r w:rsidR="004E0229">
              <w:rPr>
                <w:rFonts w:asciiTheme="minorHAnsi" w:hAnsiTheme="minorHAnsi" w:cs="Tahoma"/>
                <w:b/>
                <w:bCs/>
                <w:sz w:val="22"/>
                <w:szCs w:val="22"/>
                <w:lang w:val="el-GR"/>
              </w:rPr>
              <w:t>.</w:t>
            </w:r>
            <w:r w:rsidRPr="008A4168">
              <w:rPr>
                <w:rFonts w:asciiTheme="minorHAnsi" w:hAnsiTheme="minorHAnsi" w:cs="Tahoma"/>
                <w:b/>
                <w:bCs/>
                <w:sz w:val="22"/>
                <w:szCs w:val="22"/>
                <w:lang w:val="el-GR"/>
              </w:rPr>
              <w:t>)</w:t>
            </w:r>
            <w:r w:rsidR="004E0229">
              <w:rPr>
                <w:rFonts w:asciiTheme="minorHAnsi" w:hAnsiTheme="minorHAnsi" w:cs="Tahoma"/>
                <w:b/>
                <w:bCs/>
                <w:sz w:val="22"/>
                <w:szCs w:val="22"/>
                <w:lang w:val="el-GR"/>
              </w:rPr>
              <w:t xml:space="preserve"> </w:t>
            </w:r>
          </w:p>
        </w:tc>
      </w:tr>
      <w:tr w:rsidR="008A4168" w:rsidRPr="00985ACF" w:rsidTr="002C3F22">
        <w:tblPrEx>
          <w:tblLook w:val="00A0" w:firstRow="1" w:lastRow="0" w:firstColumn="1" w:lastColumn="0" w:noHBand="0" w:noVBand="0"/>
        </w:tblPrEx>
        <w:trPr>
          <w:gridAfter w:val="1"/>
          <w:wAfter w:w="142" w:type="dxa"/>
          <w:trHeight w:val="854"/>
        </w:trPr>
        <w:tc>
          <w:tcPr>
            <w:tcW w:w="9894" w:type="dxa"/>
            <w:gridSpan w:val="7"/>
          </w:tcPr>
          <w:p w:rsidR="008A4168" w:rsidRDefault="008A4168" w:rsidP="00773A39">
            <w:pPr>
              <w:spacing w:before="60" w:line="280" w:lineRule="atLeast"/>
              <w:rPr>
                <w:rFonts w:asciiTheme="minorHAnsi" w:hAnsiTheme="minorHAnsi" w:cs="Tahoma"/>
                <w:sz w:val="22"/>
                <w:szCs w:val="22"/>
                <w:lang w:val="el-GR"/>
              </w:rPr>
            </w:pPr>
          </w:p>
          <w:tbl>
            <w:tblPr>
              <w:tblStyle w:val="af3"/>
              <w:tblW w:w="9726" w:type="dxa"/>
              <w:tblLayout w:type="fixed"/>
              <w:tblLook w:val="04A0" w:firstRow="1" w:lastRow="0" w:firstColumn="1" w:lastColumn="0" w:noHBand="0" w:noVBand="1"/>
            </w:tblPr>
            <w:tblGrid>
              <w:gridCol w:w="578"/>
              <w:gridCol w:w="3817"/>
              <w:gridCol w:w="1686"/>
              <w:gridCol w:w="1962"/>
              <w:gridCol w:w="1683"/>
            </w:tblGrid>
            <w:tr w:rsidR="00FA16DD" w:rsidRPr="00E532DD" w:rsidTr="00595F1C">
              <w:tc>
                <w:tcPr>
                  <w:tcW w:w="578" w:type="dxa"/>
                  <w:shd w:val="clear" w:color="auto" w:fill="D9D9D9" w:themeFill="background1" w:themeFillShade="D9"/>
                </w:tcPr>
                <w:p w:rsidR="00FA16DD" w:rsidRPr="00E532DD" w:rsidRDefault="00491360" w:rsidP="00737CEA">
                  <w:pPr>
                    <w:spacing w:before="60" w:line="280" w:lineRule="atLeast"/>
                    <w:jc w:val="center"/>
                    <w:rPr>
                      <w:rFonts w:asciiTheme="minorHAnsi" w:hAnsiTheme="minorHAnsi" w:cs="Tahoma"/>
                      <w:b/>
                      <w:sz w:val="22"/>
                      <w:szCs w:val="22"/>
                      <w:lang w:val="el-GR"/>
                    </w:rPr>
                  </w:pPr>
                  <w:r>
                    <w:rPr>
                      <w:rFonts w:asciiTheme="minorHAnsi" w:hAnsiTheme="minorHAnsi" w:cs="Tahoma"/>
                      <w:b/>
                      <w:sz w:val="22"/>
                      <w:szCs w:val="22"/>
                      <w:lang w:val="el-GR"/>
                    </w:rPr>
                    <w:t>Α/Α</w:t>
                  </w:r>
                </w:p>
              </w:tc>
              <w:tc>
                <w:tcPr>
                  <w:tcW w:w="3817" w:type="dxa"/>
                  <w:shd w:val="clear" w:color="auto" w:fill="D9D9D9" w:themeFill="background1" w:themeFillShade="D9"/>
                </w:tcPr>
                <w:p w:rsidR="00FA16DD" w:rsidRPr="00491360" w:rsidRDefault="00491360" w:rsidP="00491360">
                  <w:pPr>
                    <w:jc w:val="center"/>
                    <w:rPr>
                      <w:b/>
                    </w:rPr>
                  </w:pPr>
                  <w:r>
                    <w:rPr>
                      <w:b/>
                    </w:rPr>
                    <w:t>ΠΕΡΙΓΡΑΦΗ ΘΕΣ</w:t>
                  </w:r>
                  <w:r w:rsidRPr="00491360">
                    <w:rPr>
                      <w:b/>
                    </w:rPr>
                    <w:t xml:space="preserve">ΩΝ </w:t>
                  </w:r>
                </w:p>
              </w:tc>
              <w:tc>
                <w:tcPr>
                  <w:tcW w:w="1686" w:type="dxa"/>
                  <w:shd w:val="clear" w:color="auto" w:fill="D9D9D9" w:themeFill="background1" w:themeFillShade="D9"/>
                </w:tcPr>
                <w:p w:rsidR="00FA16DD" w:rsidRPr="00E532DD" w:rsidRDefault="00FA16DD" w:rsidP="00737CEA">
                  <w:pPr>
                    <w:jc w:val="center"/>
                    <w:rPr>
                      <w:b/>
                    </w:rPr>
                  </w:pPr>
                  <w:r w:rsidRPr="00E532DD">
                    <w:rPr>
                      <w:b/>
                    </w:rPr>
                    <w:t>ΜΟΝΙΜΕΣ</w:t>
                  </w:r>
                </w:p>
              </w:tc>
              <w:tc>
                <w:tcPr>
                  <w:tcW w:w="1962" w:type="dxa"/>
                  <w:shd w:val="clear" w:color="auto" w:fill="D9D9D9" w:themeFill="background1" w:themeFillShade="D9"/>
                </w:tcPr>
                <w:p w:rsidR="00FA16DD" w:rsidRPr="00E532DD" w:rsidRDefault="00FA16DD" w:rsidP="00737CEA">
                  <w:pPr>
                    <w:jc w:val="center"/>
                    <w:rPr>
                      <w:b/>
                    </w:rPr>
                  </w:pPr>
                  <w:r w:rsidRPr="00E532DD">
                    <w:rPr>
                      <w:b/>
                    </w:rPr>
                    <w:t>ΕΠΟΧΙΚΕΣ</w:t>
                  </w:r>
                </w:p>
              </w:tc>
              <w:tc>
                <w:tcPr>
                  <w:tcW w:w="1683" w:type="dxa"/>
                  <w:shd w:val="clear" w:color="auto" w:fill="D9D9D9" w:themeFill="background1" w:themeFillShade="D9"/>
                </w:tcPr>
                <w:p w:rsidR="00FA16DD" w:rsidRPr="00E532DD" w:rsidRDefault="00FA16DD" w:rsidP="00737CEA">
                  <w:pPr>
                    <w:jc w:val="center"/>
                    <w:rPr>
                      <w:b/>
                    </w:rPr>
                  </w:pPr>
                  <w:r w:rsidRPr="00E532DD">
                    <w:rPr>
                      <w:b/>
                    </w:rPr>
                    <w:t>ΣΥΝΟΛΟ</w:t>
                  </w:r>
                </w:p>
              </w:tc>
            </w:tr>
            <w:tr w:rsidR="008300FE" w:rsidRPr="00C300CF" w:rsidTr="00595F1C">
              <w:trPr>
                <w:trHeight w:val="784"/>
              </w:trPr>
              <w:tc>
                <w:tcPr>
                  <w:tcW w:w="578" w:type="dxa"/>
                </w:tcPr>
                <w:p w:rsidR="008300FE" w:rsidRPr="00FA16DD" w:rsidRDefault="008300FE" w:rsidP="008300FE">
                  <w:pPr>
                    <w:jc w:val="left"/>
                    <w:rPr>
                      <w:lang w:val="el-GR"/>
                    </w:rPr>
                  </w:pPr>
                  <w:r>
                    <w:rPr>
                      <w:lang w:val="el-GR"/>
                    </w:rPr>
                    <w:t>Α.1</w:t>
                  </w:r>
                </w:p>
              </w:tc>
              <w:tc>
                <w:tcPr>
                  <w:tcW w:w="3817" w:type="dxa"/>
                  <w:shd w:val="clear" w:color="auto" w:fill="auto"/>
                </w:tcPr>
                <w:p w:rsidR="008300FE" w:rsidRPr="000C45B6" w:rsidRDefault="008300FE" w:rsidP="008300FE">
                  <w:pPr>
                    <w:jc w:val="left"/>
                    <w:rPr>
                      <w:lang w:val="el-GR"/>
                    </w:rPr>
                  </w:pPr>
                  <w:r w:rsidRPr="000C45B6">
                    <w:rPr>
                      <w:lang w:val="el-GR"/>
                    </w:rPr>
                    <w:t xml:space="preserve">Θέσεις εργασίας - Γυναίκες        </w:t>
                  </w:r>
                </w:p>
                <w:p w:rsidR="008300FE" w:rsidRPr="000C45B6" w:rsidRDefault="008300FE" w:rsidP="000C45B6">
                  <w:pPr>
                    <w:jc w:val="left"/>
                    <w:rPr>
                      <w:lang w:val="el-GR"/>
                    </w:rPr>
                  </w:pPr>
                  <w:r w:rsidRPr="000C45B6">
                    <w:rPr>
                      <w:lang w:val="el-GR"/>
                    </w:rPr>
                    <w:t xml:space="preserve">Υφιστάμενες </w:t>
                  </w:r>
                </w:p>
              </w:tc>
              <w:tc>
                <w:tcPr>
                  <w:tcW w:w="1686"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962"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683"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r>
            <w:tr w:rsidR="008300FE" w:rsidRPr="00C300CF" w:rsidTr="00595F1C">
              <w:tc>
                <w:tcPr>
                  <w:tcW w:w="578" w:type="dxa"/>
                </w:tcPr>
                <w:p w:rsidR="008300FE" w:rsidRPr="00FA16DD" w:rsidRDefault="008300FE" w:rsidP="008300FE">
                  <w:pPr>
                    <w:jc w:val="left"/>
                    <w:rPr>
                      <w:lang w:val="el-GR"/>
                    </w:rPr>
                  </w:pPr>
                  <w:r>
                    <w:rPr>
                      <w:lang w:val="el-GR"/>
                    </w:rPr>
                    <w:t>Α.2</w:t>
                  </w:r>
                </w:p>
              </w:tc>
              <w:tc>
                <w:tcPr>
                  <w:tcW w:w="3817" w:type="dxa"/>
                  <w:shd w:val="clear" w:color="auto" w:fill="auto"/>
                </w:tcPr>
                <w:p w:rsidR="008300FE" w:rsidRPr="000C45B6" w:rsidRDefault="008300FE" w:rsidP="008300FE">
                  <w:pPr>
                    <w:jc w:val="left"/>
                    <w:rPr>
                      <w:lang w:val="el-GR"/>
                    </w:rPr>
                  </w:pPr>
                  <w:r w:rsidRPr="000C45B6">
                    <w:rPr>
                      <w:lang w:val="el-GR"/>
                    </w:rPr>
                    <w:t xml:space="preserve">Θέσεις εργασίας - Άνδρες </w:t>
                  </w:r>
                </w:p>
                <w:p w:rsidR="008300FE" w:rsidRPr="000C45B6" w:rsidRDefault="008300FE" w:rsidP="000C45B6">
                  <w:pPr>
                    <w:jc w:val="left"/>
                    <w:rPr>
                      <w:lang w:val="el-GR"/>
                    </w:rPr>
                  </w:pPr>
                  <w:r w:rsidRPr="000C45B6">
                    <w:rPr>
                      <w:lang w:val="el-GR"/>
                    </w:rPr>
                    <w:t xml:space="preserve">Υφιστάμενες </w:t>
                  </w:r>
                </w:p>
              </w:tc>
              <w:tc>
                <w:tcPr>
                  <w:tcW w:w="1686"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962"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683"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r>
            <w:tr w:rsidR="00FA16DD" w:rsidRPr="00985ACF" w:rsidTr="00595F1C">
              <w:tc>
                <w:tcPr>
                  <w:tcW w:w="578" w:type="dxa"/>
                  <w:shd w:val="clear" w:color="auto" w:fill="D9D9D9" w:themeFill="background1" w:themeFillShade="D9"/>
                </w:tcPr>
                <w:p w:rsidR="00FA16DD" w:rsidRDefault="008300FE" w:rsidP="00737CEA">
                  <w:pPr>
                    <w:jc w:val="left"/>
                    <w:rPr>
                      <w:lang w:val="el-GR"/>
                    </w:rPr>
                  </w:pPr>
                  <w:r>
                    <w:rPr>
                      <w:lang w:val="el-GR"/>
                    </w:rPr>
                    <w:t>Α</w:t>
                  </w:r>
                </w:p>
              </w:tc>
              <w:tc>
                <w:tcPr>
                  <w:tcW w:w="3817" w:type="dxa"/>
                  <w:shd w:val="clear" w:color="auto" w:fill="D9D9D9" w:themeFill="background1" w:themeFillShade="D9"/>
                  <w:vAlign w:val="center"/>
                </w:tcPr>
                <w:p w:rsidR="008300FE" w:rsidRPr="000C45B6" w:rsidRDefault="008300FE" w:rsidP="00737CEA">
                  <w:pPr>
                    <w:jc w:val="left"/>
                    <w:rPr>
                      <w:lang w:val="el-GR"/>
                    </w:rPr>
                  </w:pPr>
                  <w:r w:rsidRPr="000C45B6">
                    <w:rPr>
                      <w:lang w:val="el-GR"/>
                    </w:rPr>
                    <w:t xml:space="preserve">ΘΕΣΕΙΣ ΕΡΓΑΣΙΑΣ ΥΦΙΣΤΑΜΕΝΕΣ </w:t>
                  </w:r>
                </w:p>
                <w:p w:rsidR="00FA16DD" w:rsidRPr="000C45B6" w:rsidRDefault="00FA16DD" w:rsidP="000C45B6">
                  <w:pPr>
                    <w:jc w:val="left"/>
                    <w:rPr>
                      <w:lang w:val="el-GR"/>
                    </w:rPr>
                  </w:pPr>
                  <w:r w:rsidRPr="000C45B6">
                    <w:rPr>
                      <w:lang w:val="el-GR"/>
                    </w:rPr>
                    <w:t>(</w:t>
                  </w:r>
                  <w:r w:rsidR="008300FE" w:rsidRPr="000C45B6">
                    <w:rPr>
                      <w:lang w:val="el-GR"/>
                    </w:rPr>
                    <w:t>Α1+Α2)</w:t>
                  </w:r>
                </w:p>
              </w:tc>
              <w:tc>
                <w:tcPr>
                  <w:tcW w:w="1686" w:type="dxa"/>
                  <w:shd w:val="clear" w:color="auto" w:fill="D9D9D9" w:themeFill="background1" w:themeFillShade="D9"/>
                  <w:vAlign w:val="center"/>
                </w:tcPr>
                <w:p w:rsidR="00FA16DD" w:rsidRDefault="00FA16DD" w:rsidP="00737CEA">
                  <w:pPr>
                    <w:spacing w:before="60" w:line="280" w:lineRule="atLeast"/>
                    <w:jc w:val="center"/>
                    <w:rPr>
                      <w:rFonts w:asciiTheme="minorHAnsi" w:hAnsiTheme="minorHAnsi" w:cs="Tahoma"/>
                      <w:sz w:val="22"/>
                      <w:szCs w:val="22"/>
                      <w:lang w:val="el-GR"/>
                    </w:rPr>
                  </w:pPr>
                </w:p>
              </w:tc>
              <w:tc>
                <w:tcPr>
                  <w:tcW w:w="1962" w:type="dxa"/>
                  <w:shd w:val="clear" w:color="auto" w:fill="D9D9D9" w:themeFill="background1" w:themeFillShade="D9"/>
                  <w:vAlign w:val="center"/>
                </w:tcPr>
                <w:p w:rsidR="00FA16DD" w:rsidRDefault="00FA16DD" w:rsidP="00737CEA">
                  <w:pPr>
                    <w:spacing w:before="60" w:line="280" w:lineRule="atLeast"/>
                    <w:jc w:val="center"/>
                    <w:rPr>
                      <w:rFonts w:asciiTheme="minorHAnsi" w:hAnsiTheme="minorHAnsi" w:cs="Tahoma"/>
                      <w:sz w:val="22"/>
                      <w:szCs w:val="22"/>
                      <w:lang w:val="el-GR"/>
                    </w:rPr>
                  </w:pPr>
                </w:p>
              </w:tc>
              <w:tc>
                <w:tcPr>
                  <w:tcW w:w="1683" w:type="dxa"/>
                  <w:shd w:val="clear" w:color="auto" w:fill="D9D9D9" w:themeFill="background1" w:themeFillShade="D9"/>
                  <w:vAlign w:val="center"/>
                </w:tcPr>
                <w:p w:rsidR="00FA16DD" w:rsidRDefault="00FA16DD" w:rsidP="00737CEA">
                  <w:pPr>
                    <w:spacing w:before="60" w:line="280" w:lineRule="atLeast"/>
                    <w:jc w:val="center"/>
                    <w:rPr>
                      <w:rFonts w:asciiTheme="minorHAnsi" w:hAnsiTheme="minorHAnsi" w:cs="Tahoma"/>
                      <w:sz w:val="22"/>
                      <w:szCs w:val="22"/>
                      <w:lang w:val="el-GR"/>
                    </w:rPr>
                  </w:pPr>
                </w:p>
              </w:tc>
            </w:tr>
            <w:tr w:rsidR="00FA16DD" w:rsidRPr="00985ACF" w:rsidTr="00595F1C">
              <w:trPr>
                <w:trHeight w:val="534"/>
              </w:trPr>
              <w:tc>
                <w:tcPr>
                  <w:tcW w:w="578" w:type="dxa"/>
                </w:tcPr>
                <w:p w:rsidR="00FA16DD" w:rsidRPr="00FA16DD" w:rsidRDefault="00FA16DD" w:rsidP="00FA16DD">
                  <w:pPr>
                    <w:jc w:val="left"/>
                    <w:rPr>
                      <w:lang w:val="el-GR"/>
                    </w:rPr>
                  </w:pPr>
                  <w:r>
                    <w:rPr>
                      <w:lang w:val="el-GR"/>
                    </w:rPr>
                    <w:t>Β.1</w:t>
                  </w:r>
                </w:p>
              </w:tc>
              <w:tc>
                <w:tcPr>
                  <w:tcW w:w="3817" w:type="dxa"/>
                  <w:shd w:val="clear" w:color="auto" w:fill="auto"/>
                </w:tcPr>
                <w:p w:rsidR="00FA16DD" w:rsidRDefault="00FA16DD" w:rsidP="00FA16DD">
                  <w:pPr>
                    <w:jc w:val="left"/>
                    <w:rPr>
                      <w:lang w:val="el-GR"/>
                    </w:rPr>
                  </w:pPr>
                  <w:r w:rsidRPr="00FA16DD">
                    <w:rPr>
                      <w:lang w:val="el-GR"/>
                    </w:rPr>
                    <w:t xml:space="preserve">Θέσεις εργασίας - Γυναίκες </w:t>
                  </w:r>
                  <w:r>
                    <w:rPr>
                      <w:lang w:val="el-GR"/>
                    </w:rPr>
                    <w:t xml:space="preserve">       </w:t>
                  </w:r>
                </w:p>
                <w:p w:rsidR="00FA16DD" w:rsidRPr="00FA16DD" w:rsidRDefault="00FA16DD" w:rsidP="00FA16DD">
                  <w:pPr>
                    <w:jc w:val="left"/>
                    <w:rPr>
                      <w:lang w:val="el-GR"/>
                    </w:rPr>
                  </w:pPr>
                  <w:r w:rsidRPr="00FA16DD">
                    <w:rPr>
                      <w:lang w:val="el-GR"/>
                    </w:rPr>
                    <w:t>που δημιουργούνται</w:t>
                  </w:r>
                </w:p>
              </w:tc>
              <w:tc>
                <w:tcPr>
                  <w:tcW w:w="1686"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FA16DD" w:rsidRPr="00985ACF" w:rsidTr="00595F1C">
              <w:trPr>
                <w:trHeight w:val="569"/>
              </w:trPr>
              <w:tc>
                <w:tcPr>
                  <w:tcW w:w="578" w:type="dxa"/>
                </w:tcPr>
                <w:p w:rsidR="00FA16DD" w:rsidRPr="00FA16DD" w:rsidRDefault="00FA16DD" w:rsidP="00FA16DD">
                  <w:pPr>
                    <w:jc w:val="left"/>
                    <w:rPr>
                      <w:lang w:val="el-GR"/>
                    </w:rPr>
                  </w:pPr>
                  <w:r>
                    <w:rPr>
                      <w:lang w:val="el-GR"/>
                    </w:rPr>
                    <w:t>Β.2</w:t>
                  </w:r>
                </w:p>
              </w:tc>
              <w:tc>
                <w:tcPr>
                  <w:tcW w:w="3817" w:type="dxa"/>
                  <w:shd w:val="clear" w:color="auto" w:fill="auto"/>
                </w:tcPr>
                <w:p w:rsidR="00FA16DD" w:rsidRDefault="00FA16DD" w:rsidP="00FA16DD">
                  <w:pPr>
                    <w:jc w:val="left"/>
                    <w:rPr>
                      <w:lang w:val="el-GR"/>
                    </w:rPr>
                  </w:pPr>
                  <w:r w:rsidRPr="00FA16DD">
                    <w:rPr>
                      <w:lang w:val="el-GR"/>
                    </w:rPr>
                    <w:t xml:space="preserve">Θέσεις εργασίας - Άνδρες </w:t>
                  </w:r>
                </w:p>
                <w:p w:rsidR="00FA16DD" w:rsidRPr="00FA16DD" w:rsidRDefault="00FA16DD" w:rsidP="00FA16DD">
                  <w:pPr>
                    <w:jc w:val="left"/>
                    <w:rPr>
                      <w:lang w:val="el-GR"/>
                    </w:rPr>
                  </w:pPr>
                  <w:r w:rsidRPr="00FA16DD">
                    <w:rPr>
                      <w:lang w:val="el-GR"/>
                    </w:rPr>
                    <w:t>που δημιουργούνται</w:t>
                  </w:r>
                </w:p>
              </w:tc>
              <w:tc>
                <w:tcPr>
                  <w:tcW w:w="1686"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FA16DD" w:rsidRPr="00985ACF" w:rsidTr="00595F1C">
              <w:trPr>
                <w:trHeight w:val="569"/>
              </w:trPr>
              <w:tc>
                <w:tcPr>
                  <w:tcW w:w="578" w:type="dxa"/>
                  <w:shd w:val="clear" w:color="auto" w:fill="D9D9D9" w:themeFill="background1" w:themeFillShade="D9"/>
                </w:tcPr>
                <w:p w:rsidR="00FA16DD" w:rsidRPr="00D86D8B" w:rsidRDefault="008300FE" w:rsidP="00FA16DD">
                  <w:pPr>
                    <w:jc w:val="left"/>
                    <w:rPr>
                      <w:lang w:val="el-GR"/>
                    </w:rPr>
                  </w:pPr>
                  <w:r>
                    <w:rPr>
                      <w:lang w:val="el-GR"/>
                    </w:rPr>
                    <w:t>Β</w:t>
                  </w:r>
                </w:p>
              </w:tc>
              <w:tc>
                <w:tcPr>
                  <w:tcW w:w="3817" w:type="dxa"/>
                  <w:shd w:val="clear" w:color="auto" w:fill="D9D9D9" w:themeFill="background1" w:themeFillShade="D9"/>
                  <w:vAlign w:val="center"/>
                </w:tcPr>
                <w:p w:rsidR="008300FE" w:rsidRDefault="00FA16DD" w:rsidP="00FA16DD">
                  <w:pPr>
                    <w:jc w:val="left"/>
                    <w:rPr>
                      <w:lang w:val="el-GR"/>
                    </w:rPr>
                  </w:pPr>
                  <w:r w:rsidRPr="00D86D8B">
                    <w:rPr>
                      <w:lang w:val="el-GR"/>
                    </w:rPr>
                    <w:t>ΝΕΕΣ ΘΕΣΕΙΣ ΕΡΓΑΣΙΑΣ</w:t>
                  </w:r>
                  <w:r>
                    <w:rPr>
                      <w:lang w:val="el-GR"/>
                    </w:rPr>
                    <w:t xml:space="preserve"> </w:t>
                  </w:r>
                </w:p>
                <w:p w:rsidR="00FA16DD" w:rsidRPr="00D86D8B" w:rsidRDefault="00FA16DD" w:rsidP="00FA16DD">
                  <w:pPr>
                    <w:jc w:val="left"/>
                    <w:rPr>
                      <w:lang w:val="el-GR"/>
                    </w:rPr>
                  </w:pPr>
                  <w:r>
                    <w:rPr>
                      <w:lang w:val="el-GR"/>
                    </w:rPr>
                    <w:t>(</w:t>
                  </w:r>
                  <w:r w:rsidR="008300FE">
                    <w:rPr>
                      <w:lang w:val="el-GR"/>
                    </w:rPr>
                    <w:t xml:space="preserve">ΠΟΥ ΔΗΜΙΟΥΡΓΟΥΝΤΑΙ </w:t>
                  </w:r>
                  <w:r>
                    <w:rPr>
                      <w:lang w:val="el-GR"/>
                    </w:rPr>
                    <w:t>Β1+Β2)</w:t>
                  </w:r>
                </w:p>
              </w:tc>
              <w:tc>
                <w:tcPr>
                  <w:tcW w:w="1686" w:type="dxa"/>
                  <w:shd w:val="clear" w:color="auto" w:fill="D9D9D9" w:themeFill="background1" w:themeFillShade="D9"/>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shd w:val="clear" w:color="auto" w:fill="D9D9D9" w:themeFill="background1" w:themeFillShade="D9"/>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shd w:val="clear" w:color="auto" w:fill="D9D9D9" w:themeFill="background1" w:themeFillShade="D9"/>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FA16DD" w:rsidRPr="00985ACF" w:rsidTr="00595F1C">
              <w:trPr>
                <w:trHeight w:val="569"/>
              </w:trPr>
              <w:tc>
                <w:tcPr>
                  <w:tcW w:w="578" w:type="dxa"/>
                </w:tcPr>
                <w:p w:rsidR="00FA16DD" w:rsidRPr="00D86D8B" w:rsidRDefault="00FA16DD" w:rsidP="00FA16DD">
                  <w:pPr>
                    <w:jc w:val="left"/>
                    <w:rPr>
                      <w:lang w:val="el-GR"/>
                    </w:rPr>
                  </w:pPr>
                </w:p>
              </w:tc>
              <w:tc>
                <w:tcPr>
                  <w:tcW w:w="3817" w:type="dxa"/>
                  <w:vAlign w:val="center"/>
                </w:tcPr>
                <w:p w:rsidR="00FA16DD" w:rsidRPr="00D86D8B" w:rsidRDefault="00FA16DD" w:rsidP="00FA16DD">
                  <w:pPr>
                    <w:jc w:val="left"/>
                    <w:rPr>
                      <w:lang w:val="el-GR"/>
                    </w:rPr>
                  </w:pPr>
                </w:p>
              </w:tc>
              <w:tc>
                <w:tcPr>
                  <w:tcW w:w="1686"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8300FE" w:rsidRPr="00985ACF" w:rsidTr="00595F1C">
              <w:trPr>
                <w:trHeight w:val="569"/>
              </w:trPr>
              <w:tc>
                <w:tcPr>
                  <w:tcW w:w="578" w:type="dxa"/>
                  <w:shd w:val="clear" w:color="auto" w:fill="D9D9D9" w:themeFill="background1" w:themeFillShade="D9"/>
                </w:tcPr>
                <w:p w:rsidR="008300FE" w:rsidRPr="00D86D8B" w:rsidRDefault="008300FE" w:rsidP="008300FE">
                  <w:pPr>
                    <w:jc w:val="left"/>
                    <w:rPr>
                      <w:lang w:val="el-GR"/>
                    </w:rPr>
                  </w:pPr>
                  <w:r>
                    <w:rPr>
                      <w:lang w:val="el-GR"/>
                    </w:rPr>
                    <w:t>Γ.</w:t>
                  </w:r>
                </w:p>
              </w:tc>
              <w:tc>
                <w:tcPr>
                  <w:tcW w:w="3817" w:type="dxa"/>
                  <w:shd w:val="clear" w:color="auto" w:fill="D9D9D9" w:themeFill="background1" w:themeFillShade="D9"/>
                  <w:vAlign w:val="center"/>
                </w:tcPr>
                <w:p w:rsidR="008300FE" w:rsidRPr="00D86D8B" w:rsidRDefault="006A13B7" w:rsidP="008300FE">
                  <w:pPr>
                    <w:jc w:val="left"/>
                    <w:rPr>
                      <w:lang w:val="el-GR"/>
                    </w:rPr>
                  </w:pPr>
                  <w:r w:rsidRPr="006A13B7">
                    <w:rPr>
                      <w:lang w:val="el-GR"/>
                    </w:rPr>
                    <w:t xml:space="preserve">ΘΕΣΕΙΣ ΕΡΓΑΣΙΑΣ </w:t>
                  </w:r>
                  <w:r w:rsidR="008300FE" w:rsidRPr="00D86D8B">
                    <w:rPr>
                      <w:lang w:val="el-GR"/>
                    </w:rPr>
                    <w:t>ΜΕΤΑ ΤΗΝ ΥΛΟΠΟΙΗΣΗ (ΣΥΝΟΛΙΚΑ)</w:t>
                  </w:r>
                </w:p>
              </w:tc>
              <w:tc>
                <w:tcPr>
                  <w:tcW w:w="1686" w:type="dxa"/>
                  <w:shd w:val="clear" w:color="auto" w:fill="D9D9D9" w:themeFill="background1" w:themeFillShade="D9"/>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962" w:type="dxa"/>
                  <w:shd w:val="clear" w:color="auto" w:fill="D9D9D9" w:themeFill="background1" w:themeFillShade="D9"/>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683" w:type="dxa"/>
                  <w:shd w:val="clear" w:color="auto" w:fill="D9D9D9" w:themeFill="background1" w:themeFillShade="D9"/>
                  <w:vAlign w:val="center"/>
                </w:tcPr>
                <w:p w:rsidR="008300FE" w:rsidRDefault="008300FE" w:rsidP="008300FE">
                  <w:pPr>
                    <w:spacing w:before="60" w:line="280" w:lineRule="atLeast"/>
                    <w:jc w:val="center"/>
                    <w:rPr>
                      <w:rFonts w:asciiTheme="minorHAnsi" w:hAnsiTheme="minorHAnsi" w:cs="Tahoma"/>
                      <w:sz w:val="22"/>
                      <w:szCs w:val="22"/>
                      <w:lang w:val="el-GR"/>
                    </w:rPr>
                  </w:pPr>
                </w:p>
              </w:tc>
            </w:tr>
          </w:tbl>
          <w:p w:rsidR="00E532DD" w:rsidRPr="00C56D04" w:rsidRDefault="004E0229" w:rsidP="00792B7E">
            <w:pPr>
              <w:spacing w:before="60" w:line="280" w:lineRule="atLeast"/>
              <w:rPr>
                <w:rFonts w:asciiTheme="minorHAnsi" w:hAnsiTheme="minorHAnsi" w:cs="Tahoma"/>
                <w:sz w:val="22"/>
                <w:szCs w:val="22"/>
                <w:lang w:val="el-GR"/>
              </w:rPr>
            </w:pPr>
            <w:r w:rsidRPr="00D2157F">
              <w:rPr>
                <w:rFonts w:asciiTheme="minorHAnsi" w:hAnsiTheme="minorHAnsi" w:cs="Tahoma"/>
                <w:sz w:val="22"/>
                <w:szCs w:val="22"/>
                <w:lang w:val="el-GR"/>
              </w:rPr>
              <w:t>Σε περίπτωση δήλωσης δημιουργίας θέσεων εργασίας σε Ετήσιες Μονάδες Εργασίας (ΕΜΕ), από τον δικαιούχο και οι οποίες θα αποτελέσουν  κριτήριο επιλογής της αίτησης, ο δικαιούχος οφείλει να</w:t>
            </w:r>
            <w:r w:rsidR="00D2157F" w:rsidRPr="00D2157F">
              <w:rPr>
                <w:rFonts w:asciiTheme="minorHAnsi" w:hAnsiTheme="minorHAnsi" w:cs="Tahoma"/>
                <w:sz w:val="22"/>
                <w:szCs w:val="22"/>
                <w:lang w:val="el-GR"/>
              </w:rPr>
              <w:t xml:space="preserve"> τις έχει δημιουργήσει εντός 12</w:t>
            </w:r>
            <w:r w:rsidRPr="00D2157F">
              <w:rPr>
                <w:rFonts w:asciiTheme="minorHAnsi" w:hAnsiTheme="minorHAnsi" w:cs="Tahoma"/>
                <w:sz w:val="22"/>
                <w:szCs w:val="22"/>
                <w:lang w:val="el-GR"/>
              </w:rPr>
              <w:t>μήνου από την τελική πληρωμή και να τις διατηρήσει τουλάχιστον για τρία (3) έτη ή πέντε (5) για μεγάλες επιχειρήσεις</w:t>
            </w:r>
            <w:r w:rsidR="00737CEA" w:rsidRPr="00D2157F">
              <w:rPr>
                <w:rFonts w:asciiTheme="minorHAnsi" w:hAnsiTheme="minorHAnsi" w:cs="Tahoma"/>
                <w:sz w:val="22"/>
                <w:szCs w:val="22"/>
                <w:lang w:val="el-GR"/>
              </w:rPr>
              <w:t>. Σε αντίθετη περίπτωση, επιβάλλεται οικονομική κύρωση σχετική με τις ελλείπουσες θέσεις απασχόλησης σε ΕΜΕ.</w:t>
            </w:r>
            <w:r w:rsidR="000C45B6" w:rsidRPr="00D2157F">
              <w:rPr>
                <w:rFonts w:asciiTheme="minorHAnsi" w:hAnsiTheme="minorHAnsi" w:cs="Tahoma"/>
                <w:sz w:val="22"/>
                <w:szCs w:val="22"/>
                <w:lang w:val="el-GR"/>
              </w:rPr>
              <w:t xml:space="preserve"> Σχετικά με τις θέσεις εργασίας βλέπε κ</w:t>
            </w:r>
            <w:r w:rsidR="00176168" w:rsidRPr="00D2157F">
              <w:rPr>
                <w:rFonts w:asciiTheme="minorHAnsi" w:hAnsiTheme="minorHAnsi" w:cs="Tahoma"/>
                <w:sz w:val="22"/>
                <w:szCs w:val="22"/>
                <w:lang w:val="el-GR"/>
              </w:rPr>
              <w:t>αι οδηγίες κριτηρίου επιλογής 26</w:t>
            </w:r>
            <w:r w:rsidR="00792B7E" w:rsidRPr="00D2157F">
              <w:rPr>
                <w:rFonts w:asciiTheme="minorHAnsi" w:hAnsiTheme="minorHAnsi" w:cs="Tahoma"/>
                <w:sz w:val="22"/>
                <w:szCs w:val="22"/>
                <w:lang w:val="el-GR"/>
              </w:rPr>
              <w:t xml:space="preserve">. </w:t>
            </w:r>
            <w:r w:rsidR="000C45B6" w:rsidRPr="00D2157F">
              <w:rPr>
                <w:rFonts w:asciiTheme="minorHAnsi" w:hAnsiTheme="minorHAnsi" w:cs="Tahoma"/>
                <w:sz w:val="22"/>
                <w:szCs w:val="22"/>
                <w:lang w:val="el-GR"/>
              </w:rPr>
              <w:t xml:space="preserve">«Αύξηση θέσεων απασχόλησης» του Οδηγού </w:t>
            </w:r>
            <w:proofErr w:type="spellStart"/>
            <w:r w:rsidR="000C45B6" w:rsidRPr="00D2157F">
              <w:rPr>
                <w:rFonts w:asciiTheme="minorHAnsi" w:hAnsiTheme="minorHAnsi" w:cs="Tahoma"/>
                <w:sz w:val="22"/>
                <w:szCs w:val="22"/>
                <w:lang w:val="el-GR"/>
              </w:rPr>
              <w:t>Επιλεξιμότητας</w:t>
            </w:r>
            <w:proofErr w:type="spellEnd"/>
            <w:r w:rsidR="000C45B6" w:rsidRPr="00D2157F">
              <w:rPr>
                <w:rFonts w:asciiTheme="minorHAnsi" w:hAnsiTheme="minorHAnsi" w:cs="Tahoma"/>
                <w:sz w:val="22"/>
                <w:szCs w:val="22"/>
                <w:lang w:val="el-GR"/>
              </w:rPr>
              <w:t xml:space="preserve"> </w:t>
            </w:r>
            <w:r w:rsidR="00792B7E" w:rsidRPr="00D2157F">
              <w:rPr>
                <w:rFonts w:asciiTheme="minorHAnsi" w:hAnsiTheme="minorHAnsi" w:cs="Tahoma"/>
                <w:sz w:val="22"/>
                <w:szCs w:val="22"/>
                <w:lang w:val="el-GR"/>
              </w:rPr>
              <w:t>–</w:t>
            </w:r>
            <w:r w:rsidR="000C45B6" w:rsidRPr="00D2157F">
              <w:rPr>
                <w:rFonts w:asciiTheme="minorHAnsi" w:hAnsiTheme="minorHAnsi" w:cs="Tahoma"/>
                <w:sz w:val="22"/>
                <w:szCs w:val="22"/>
                <w:lang w:val="el-GR"/>
              </w:rPr>
              <w:t xml:space="preserve"> Επιλογής</w:t>
            </w:r>
            <w:r w:rsidR="00792B7E" w:rsidRPr="00D2157F">
              <w:rPr>
                <w:rFonts w:asciiTheme="minorHAnsi" w:hAnsiTheme="minorHAnsi" w:cs="Tahoma"/>
                <w:sz w:val="22"/>
                <w:szCs w:val="22"/>
                <w:lang w:val="el-GR"/>
              </w:rPr>
              <w:t xml:space="preserve"> Παράρτημα ΙΙ-1 της Πρόσκλησης.</w:t>
            </w:r>
          </w:p>
        </w:tc>
      </w:tr>
      <w:tr w:rsidR="008A4168" w:rsidRPr="00C56D04" w:rsidTr="002C3F22">
        <w:tblPrEx>
          <w:tblLook w:val="00A0" w:firstRow="1" w:lastRow="0" w:firstColumn="1" w:lastColumn="0" w:noHBand="0" w:noVBand="0"/>
        </w:tblPrEx>
        <w:trPr>
          <w:gridAfter w:val="1"/>
          <w:wAfter w:w="142" w:type="dxa"/>
          <w:trHeight w:val="854"/>
        </w:trPr>
        <w:tc>
          <w:tcPr>
            <w:tcW w:w="9894" w:type="dxa"/>
            <w:gridSpan w:val="7"/>
            <w:shd w:val="clear" w:color="auto" w:fill="D9D9D9" w:themeFill="background1" w:themeFillShade="D9"/>
          </w:tcPr>
          <w:p w:rsidR="008A4168" w:rsidRPr="008A4168" w:rsidRDefault="008A4168" w:rsidP="008A4168">
            <w:pPr>
              <w:spacing w:before="60" w:line="280" w:lineRule="atLeast"/>
              <w:rPr>
                <w:rFonts w:asciiTheme="minorHAnsi" w:hAnsiTheme="minorHAnsi" w:cs="Tahoma"/>
                <w:b/>
                <w:sz w:val="22"/>
                <w:szCs w:val="22"/>
                <w:lang w:val="el-GR"/>
              </w:rPr>
            </w:pPr>
            <w:r w:rsidRPr="008A4168">
              <w:rPr>
                <w:rFonts w:asciiTheme="minorHAnsi" w:hAnsiTheme="minorHAnsi" w:cs="Tahoma"/>
                <w:b/>
                <w:sz w:val="22"/>
                <w:szCs w:val="22"/>
                <w:lang w:val="el-GR"/>
              </w:rPr>
              <w:t>ΑΙΤΙΟΛΟΓΗΣΗ</w:t>
            </w:r>
          </w:p>
          <w:p w:rsidR="008A4168" w:rsidRPr="008A4168" w:rsidRDefault="008A4168" w:rsidP="008A4168">
            <w:pPr>
              <w:spacing w:before="60" w:line="280" w:lineRule="atLeast"/>
              <w:rPr>
                <w:rFonts w:asciiTheme="minorHAnsi" w:hAnsiTheme="minorHAnsi" w:cs="Tahoma"/>
                <w:sz w:val="22"/>
                <w:szCs w:val="22"/>
                <w:lang w:val="el-GR"/>
              </w:rPr>
            </w:pPr>
            <w:r w:rsidRPr="008A4168">
              <w:rPr>
                <w:rFonts w:asciiTheme="minorHAnsi" w:hAnsiTheme="minorHAnsi" w:cs="Tahoma"/>
                <w:sz w:val="22"/>
                <w:szCs w:val="22"/>
                <w:lang w:val="el-GR"/>
              </w:rPr>
              <w:t>(για τις εποχικές θέσεις εργασίας να καθορίζεται η διάρκεια απασχόλησης μέσα στο έτος, προκειμένου να</w:t>
            </w:r>
          </w:p>
          <w:p w:rsidR="008A4168" w:rsidRPr="00C56D04" w:rsidRDefault="008A4168" w:rsidP="008A4168">
            <w:pPr>
              <w:spacing w:before="60" w:line="280" w:lineRule="atLeast"/>
              <w:rPr>
                <w:rFonts w:asciiTheme="minorHAnsi" w:hAnsiTheme="minorHAnsi" w:cs="Tahoma"/>
                <w:sz w:val="22"/>
                <w:szCs w:val="22"/>
                <w:lang w:val="el-GR"/>
              </w:rPr>
            </w:pPr>
            <w:r w:rsidRPr="008A4168">
              <w:rPr>
                <w:rFonts w:asciiTheme="minorHAnsi" w:hAnsiTheme="minorHAnsi" w:cs="Tahoma"/>
                <w:sz w:val="22"/>
                <w:szCs w:val="22"/>
                <w:lang w:val="el-GR"/>
              </w:rPr>
              <w:t>υπολογισθούν οι ισοδύναμες θέσεις)</w:t>
            </w:r>
          </w:p>
        </w:tc>
      </w:tr>
      <w:tr w:rsidR="008A4168" w:rsidRPr="00C56D04" w:rsidTr="002C3F22">
        <w:tblPrEx>
          <w:tblLook w:val="00A0" w:firstRow="1" w:lastRow="0" w:firstColumn="1" w:lastColumn="0" w:noHBand="0" w:noVBand="0"/>
        </w:tblPrEx>
        <w:trPr>
          <w:gridAfter w:val="1"/>
          <w:wAfter w:w="142" w:type="dxa"/>
          <w:trHeight w:val="3868"/>
        </w:trPr>
        <w:tc>
          <w:tcPr>
            <w:tcW w:w="9894" w:type="dxa"/>
            <w:gridSpan w:val="7"/>
          </w:tcPr>
          <w:p w:rsidR="008A4168" w:rsidRPr="00C56D04" w:rsidRDefault="008A4168" w:rsidP="00773A39">
            <w:pPr>
              <w:spacing w:before="60" w:line="280" w:lineRule="atLeast"/>
              <w:rPr>
                <w:rFonts w:asciiTheme="minorHAnsi" w:hAnsiTheme="minorHAnsi" w:cs="Tahoma"/>
                <w:sz w:val="22"/>
                <w:szCs w:val="22"/>
                <w:lang w:val="el-GR"/>
              </w:rPr>
            </w:pPr>
          </w:p>
        </w:tc>
      </w:tr>
    </w:tbl>
    <w:p w:rsidR="008A4168" w:rsidRPr="00E532DD" w:rsidRDefault="008A4168" w:rsidP="00E532DD">
      <w:pPr>
        <w:suppressAutoHyphens w:val="0"/>
        <w:autoSpaceDE w:val="0"/>
        <w:autoSpaceDN w:val="0"/>
        <w:adjustRightInd w:val="0"/>
        <w:spacing w:line="240" w:lineRule="auto"/>
        <w:rPr>
          <w:rFonts w:asciiTheme="minorHAnsi" w:hAnsiTheme="minorHAnsi" w:cs="Tahoma"/>
          <w:bCs/>
          <w:sz w:val="22"/>
          <w:szCs w:val="22"/>
          <w:lang w:val="el-GR"/>
        </w:rPr>
      </w:pPr>
    </w:p>
    <w:tbl>
      <w:tblPr>
        <w:tblW w:w="98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8720"/>
      </w:tblGrid>
      <w:tr w:rsidR="00A8398F" w:rsidRPr="008A4168" w:rsidTr="0088660A">
        <w:tc>
          <w:tcPr>
            <w:tcW w:w="1174" w:type="dxa"/>
            <w:shd w:val="clear" w:color="auto" w:fill="000000"/>
          </w:tcPr>
          <w:p w:rsidR="00A8398F" w:rsidRPr="0088660A" w:rsidRDefault="00737CEA" w:rsidP="00A500E1">
            <w:pPr>
              <w:suppressAutoHyphens w:val="0"/>
              <w:spacing w:before="120" w:line="240" w:lineRule="auto"/>
              <w:rPr>
                <w:rFonts w:asciiTheme="minorHAnsi" w:eastAsia="Calibri" w:hAnsiTheme="minorHAnsi" w:cs="Tahoma"/>
                <w:b/>
                <w:sz w:val="24"/>
                <w:szCs w:val="20"/>
                <w:lang w:val="el-GR" w:eastAsia="el-GR"/>
              </w:rPr>
            </w:pPr>
            <w:r>
              <w:br w:type="page"/>
            </w:r>
            <w:r w:rsidR="00C56D04">
              <w:rPr>
                <w:rFonts w:asciiTheme="minorHAnsi" w:eastAsia="Calibri" w:hAnsiTheme="minorHAnsi" w:cs="Tahoma"/>
                <w:b/>
                <w:sz w:val="24"/>
                <w:szCs w:val="20"/>
                <w:lang w:val="el-GR" w:eastAsia="el-GR"/>
              </w:rPr>
              <w:t>18</w:t>
            </w:r>
          </w:p>
        </w:tc>
        <w:tc>
          <w:tcPr>
            <w:tcW w:w="8720" w:type="dxa"/>
            <w:shd w:val="clear" w:color="auto" w:fill="D9D9D9"/>
          </w:tcPr>
          <w:p w:rsidR="00A8398F" w:rsidRPr="00A500E1" w:rsidRDefault="00A8398F" w:rsidP="00A500E1">
            <w:pPr>
              <w:suppressAutoHyphens w:val="0"/>
              <w:spacing w:before="120" w:line="240" w:lineRule="auto"/>
              <w:rPr>
                <w:rFonts w:asciiTheme="minorHAnsi" w:eastAsia="Calibri" w:hAnsiTheme="minorHAnsi" w:cs="Tahoma"/>
                <w:b/>
                <w:sz w:val="24"/>
                <w:szCs w:val="20"/>
                <w:lang w:val="el-GR" w:eastAsia="el-GR"/>
              </w:rPr>
            </w:pPr>
            <w:r w:rsidRPr="00A500E1">
              <w:rPr>
                <w:rFonts w:asciiTheme="minorHAnsi" w:eastAsia="Calibri" w:hAnsiTheme="minorHAnsi" w:cs="Tahoma"/>
                <w:b/>
                <w:sz w:val="24"/>
                <w:szCs w:val="20"/>
                <w:lang w:val="el-GR" w:eastAsia="el-GR"/>
              </w:rPr>
              <w:t>ΟΙΚΟΝΟΜΙΚΟ ΑΝΤΙΚΕΙΜΕΝΟ</w:t>
            </w:r>
          </w:p>
        </w:tc>
      </w:tr>
    </w:tbl>
    <w:p w:rsidR="00A8398F" w:rsidRPr="00A500E1" w:rsidRDefault="00A8398F" w:rsidP="00A8398F">
      <w:pPr>
        <w:suppressAutoHyphens w:val="0"/>
        <w:spacing w:before="120" w:line="240" w:lineRule="auto"/>
        <w:rPr>
          <w:rFonts w:asciiTheme="minorHAnsi" w:eastAsia="Calibri" w:hAnsiTheme="minorHAnsi" w:cs="Tahoma"/>
          <w:sz w:val="18"/>
          <w:szCs w:val="18"/>
          <w:lang w:val="el-GR" w:eastAsia="el-GR"/>
        </w:rPr>
      </w:pPr>
    </w:p>
    <w:tbl>
      <w:tblPr>
        <w:tblW w:w="98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8788"/>
      </w:tblGrid>
      <w:tr w:rsidR="003E2313" w:rsidRPr="001D772C" w:rsidTr="00D06047">
        <w:tc>
          <w:tcPr>
            <w:tcW w:w="1106" w:type="dxa"/>
            <w:shd w:val="clear" w:color="auto" w:fill="BFBFBF"/>
          </w:tcPr>
          <w:p w:rsidR="003E2313" w:rsidRPr="0093432B" w:rsidRDefault="00F36882" w:rsidP="00CB0C38">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18</w:t>
            </w:r>
            <w:r w:rsidR="003E2313" w:rsidRPr="008A4168">
              <w:rPr>
                <w:rFonts w:asciiTheme="minorHAnsi" w:eastAsia="Calibri" w:hAnsiTheme="minorHAnsi" w:cs="Tahoma"/>
                <w:b/>
                <w:sz w:val="22"/>
                <w:szCs w:val="22"/>
                <w:lang w:val="el-GR" w:eastAsia="el-GR"/>
              </w:rPr>
              <w:t>.</w:t>
            </w:r>
            <w:r w:rsidR="003E2313" w:rsidRPr="0093432B">
              <w:rPr>
                <w:rFonts w:asciiTheme="minorHAnsi" w:eastAsia="Calibri" w:hAnsiTheme="minorHAnsi" w:cs="Tahoma"/>
                <w:b/>
                <w:sz w:val="22"/>
                <w:szCs w:val="22"/>
                <w:lang w:val="el-GR" w:eastAsia="el-GR"/>
              </w:rPr>
              <w:t>1</w:t>
            </w:r>
          </w:p>
        </w:tc>
        <w:tc>
          <w:tcPr>
            <w:tcW w:w="8788" w:type="dxa"/>
            <w:shd w:val="clear" w:color="auto" w:fill="D9D9D9"/>
          </w:tcPr>
          <w:p w:rsidR="003E2313" w:rsidRPr="0093432B" w:rsidRDefault="001D772C" w:rsidP="001D772C">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caps/>
                <w:sz w:val="22"/>
                <w:szCs w:val="22"/>
                <w:lang w:val="el-GR" w:eastAsia="el-GR"/>
              </w:rPr>
              <w:t xml:space="preserve">ΠΡΟΥΠΟΛΟΓΙΣΜΟΣ ΠΡΟΤΕΙΝΟΜΕΝΗΣ ΠΡΑΞΗΣ </w:t>
            </w:r>
          </w:p>
        </w:tc>
      </w:tr>
    </w:tbl>
    <w:p w:rsidR="003E2313" w:rsidRPr="0093432B" w:rsidRDefault="003E2313" w:rsidP="00A8398F">
      <w:pPr>
        <w:suppressAutoHyphens w:val="0"/>
        <w:spacing w:before="120" w:line="240" w:lineRule="auto"/>
        <w:rPr>
          <w:rFonts w:asciiTheme="minorHAnsi" w:eastAsia="Calibri" w:hAnsiTheme="minorHAnsi" w:cs="Tahoma"/>
          <w:sz w:val="22"/>
          <w:szCs w:val="22"/>
          <w:lang w:val="el-GR" w:eastAsia="el-GR"/>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5"/>
        <w:gridCol w:w="3228"/>
      </w:tblGrid>
      <w:tr w:rsidR="003E2313" w:rsidRPr="00985ACF" w:rsidTr="00CB0C38">
        <w:trPr>
          <w:trHeight w:val="592"/>
        </w:trPr>
        <w:tc>
          <w:tcPr>
            <w:tcW w:w="9923" w:type="dxa"/>
            <w:gridSpan w:val="2"/>
            <w:vAlign w:val="center"/>
          </w:tcPr>
          <w:p w:rsidR="003E2313" w:rsidRPr="0093432B" w:rsidRDefault="00F36882" w:rsidP="003E2313">
            <w:pPr>
              <w:spacing w:before="60" w:line="280" w:lineRule="atLeast"/>
              <w:jc w:val="left"/>
              <w:rPr>
                <w:rFonts w:asciiTheme="minorHAnsi" w:hAnsiTheme="minorHAnsi" w:cs="Tahoma"/>
                <w:b/>
                <w:bCs/>
                <w:sz w:val="22"/>
                <w:szCs w:val="22"/>
                <w:lang w:val="el-GR"/>
              </w:rPr>
            </w:pPr>
            <w:r>
              <w:rPr>
                <w:rFonts w:asciiTheme="minorHAnsi" w:hAnsiTheme="minorHAnsi" w:cs="Tahoma"/>
                <w:b/>
                <w:bCs/>
                <w:sz w:val="22"/>
                <w:szCs w:val="22"/>
                <w:lang w:val="el-GR"/>
              </w:rPr>
              <w:t>18</w:t>
            </w:r>
            <w:r w:rsidR="003E2313" w:rsidRPr="0093432B">
              <w:rPr>
                <w:rFonts w:asciiTheme="minorHAnsi" w:hAnsiTheme="minorHAnsi" w:cs="Tahoma"/>
                <w:b/>
                <w:bCs/>
                <w:sz w:val="22"/>
                <w:szCs w:val="22"/>
                <w:lang w:val="el-GR"/>
              </w:rPr>
              <w:t>.1.1  ΠΡΟΤΕΙΝΟΜΕΝΑ ΕΡΓΑ ΥΠΟΔΟΜΗΣ ΚΑΙ ΠΕΡΙΒΑΛΛΟΝΤΟΣ ΧΩΡΟΥ</w:t>
            </w:r>
            <w:r w:rsidR="00E64A33">
              <w:rPr>
                <w:rFonts w:asciiTheme="minorHAnsi" w:hAnsiTheme="minorHAnsi" w:cs="Tahoma"/>
                <w:b/>
                <w:bCs/>
                <w:sz w:val="22"/>
                <w:szCs w:val="22"/>
                <w:lang w:val="el-GR"/>
              </w:rPr>
              <w:t xml:space="preserve"> ΚΑΙ ΣΥΝΔΕΣΗΣ ΜΕ ΟΚΩ</w:t>
            </w:r>
          </w:p>
        </w:tc>
      </w:tr>
      <w:tr w:rsidR="00A8398F" w:rsidRPr="0093432B" w:rsidTr="00CB0C38">
        <w:trPr>
          <w:trHeight w:val="651"/>
        </w:trPr>
        <w:tc>
          <w:tcPr>
            <w:tcW w:w="6695" w:type="dxa"/>
            <w:vAlign w:val="center"/>
          </w:tcPr>
          <w:p w:rsidR="00A8398F" w:rsidRPr="0093432B" w:rsidRDefault="00A8398F" w:rsidP="00A500E1">
            <w:pPr>
              <w:spacing w:before="60" w:line="280" w:lineRule="atLeast"/>
              <w:rPr>
                <w:rFonts w:asciiTheme="minorHAnsi" w:hAnsiTheme="minorHAnsi" w:cs="Tahoma"/>
                <w:b/>
                <w:bCs/>
                <w:sz w:val="22"/>
                <w:szCs w:val="22"/>
              </w:rPr>
            </w:pPr>
            <w:r w:rsidRPr="0093432B">
              <w:rPr>
                <w:rFonts w:asciiTheme="minorHAnsi" w:hAnsiTheme="minorHAnsi" w:cs="Tahoma"/>
                <w:b/>
                <w:bCs/>
                <w:sz w:val="22"/>
                <w:szCs w:val="22"/>
              </w:rPr>
              <w:t>ΕΜΒΑΔΟΝ ΓΗΠΕΔΟΥ</w:t>
            </w:r>
          </w:p>
        </w:tc>
        <w:tc>
          <w:tcPr>
            <w:tcW w:w="3228" w:type="dxa"/>
            <w:shd w:val="clear" w:color="auto" w:fill="FFFFFF" w:themeFill="background1"/>
            <w:vAlign w:val="center"/>
          </w:tcPr>
          <w:p w:rsidR="00A8398F" w:rsidRPr="0093432B" w:rsidRDefault="00A8398F" w:rsidP="00A500E1">
            <w:pPr>
              <w:spacing w:before="60" w:line="280" w:lineRule="atLeast"/>
              <w:rPr>
                <w:rFonts w:asciiTheme="minorHAnsi" w:hAnsiTheme="minorHAnsi" w:cs="Tahoma"/>
                <w:b/>
                <w:bCs/>
                <w:sz w:val="22"/>
                <w:szCs w:val="22"/>
              </w:rPr>
            </w:pPr>
          </w:p>
        </w:tc>
      </w:tr>
      <w:tr w:rsidR="00A8398F" w:rsidRPr="0093432B" w:rsidTr="00CB0C38">
        <w:trPr>
          <w:trHeight w:val="713"/>
        </w:trPr>
        <w:tc>
          <w:tcPr>
            <w:tcW w:w="6695" w:type="dxa"/>
            <w:vAlign w:val="center"/>
          </w:tcPr>
          <w:p w:rsidR="00A8398F" w:rsidRPr="0093432B" w:rsidRDefault="00A8398F" w:rsidP="00A500E1">
            <w:pPr>
              <w:spacing w:before="60" w:line="280" w:lineRule="atLeast"/>
              <w:rPr>
                <w:rFonts w:asciiTheme="minorHAnsi" w:hAnsiTheme="minorHAnsi" w:cs="Tahoma"/>
                <w:b/>
                <w:bCs/>
                <w:sz w:val="22"/>
                <w:szCs w:val="22"/>
              </w:rPr>
            </w:pPr>
            <w:r w:rsidRPr="0093432B">
              <w:rPr>
                <w:rFonts w:asciiTheme="minorHAnsi" w:hAnsiTheme="minorHAnsi" w:cs="Tahoma"/>
                <w:b/>
                <w:bCs/>
                <w:sz w:val="22"/>
                <w:szCs w:val="22"/>
              </w:rPr>
              <w:t>ΕΜΒΑΔΟΝ ΚΑΛΥΨΗΣ</w:t>
            </w:r>
          </w:p>
        </w:tc>
        <w:tc>
          <w:tcPr>
            <w:tcW w:w="3228" w:type="dxa"/>
            <w:shd w:val="clear" w:color="auto" w:fill="FFFFFF" w:themeFill="background1"/>
            <w:vAlign w:val="center"/>
          </w:tcPr>
          <w:p w:rsidR="00A8398F" w:rsidRPr="0093432B" w:rsidRDefault="00A8398F" w:rsidP="00A500E1">
            <w:pPr>
              <w:spacing w:before="60" w:line="280" w:lineRule="atLeast"/>
              <w:rPr>
                <w:rFonts w:asciiTheme="minorHAnsi" w:hAnsiTheme="minorHAnsi" w:cs="Tahoma"/>
                <w:b/>
                <w:bCs/>
                <w:sz w:val="22"/>
                <w:szCs w:val="22"/>
              </w:rPr>
            </w:pPr>
          </w:p>
        </w:tc>
      </w:tr>
      <w:tr w:rsidR="00A8398F" w:rsidRPr="00985ACF" w:rsidTr="00CB0C38">
        <w:tblPrEx>
          <w:tblLook w:val="0000" w:firstRow="0" w:lastRow="0" w:firstColumn="0" w:lastColumn="0" w:noHBand="0" w:noVBand="0"/>
        </w:tblPrEx>
        <w:tc>
          <w:tcPr>
            <w:tcW w:w="9923" w:type="dxa"/>
            <w:gridSpan w:val="2"/>
            <w:shd w:val="clear" w:color="auto" w:fill="D9D9D9"/>
          </w:tcPr>
          <w:p w:rsidR="00A8398F" w:rsidRPr="0093432B" w:rsidRDefault="00A8398F" w:rsidP="003E2313">
            <w:pPr>
              <w:spacing w:before="60" w:line="280" w:lineRule="atLeast"/>
              <w:ind w:left="-73"/>
              <w:jc w:val="left"/>
              <w:rPr>
                <w:rFonts w:asciiTheme="minorHAnsi" w:hAnsiTheme="minorHAnsi" w:cs="Tahoma"/>
                <w:i/>
                <w:iCs/>
                <w:sz w:val="22"/>
                <w:szCs w:val="22"/>
                <w:lang w:val="el-GR"/>
              </w:rPr>
            </w:pPr>
            <w:r w:rsidRPr="0093432B">
              <w:rPr>
                <w:rFonts w:asciiTheme="minorHAnsi" w:hAnsiTheme="minorHAnsi" w:cs="Tahoma"/>
                <w:i/>
                <w:iCs/>
                <w:sz w:val="22"/>
                <w:szCs w:val="22"/>
                <w:lang w:val="el-GR"/>
              </w:rPr>
              <w:t>Περιγράφονται κατά το δυνατόν αναλυτικότερα τα προτεινόμενα έργα υποδομής και περιβάλλοντος χώρου</w:t>
            </w:r>
            <w:r w:rsidR="00E64A33">
              <w:rPr>
                <w:rFonts w:asciiTheme="minorHAnsi" w:hAnsiTheme="minorHAnsi" w:cs="Tahoma"/>
                <w:i/>
                <w:iCs/>
                <w:sz w:val="22"/>
                <w:szCs w:val="22"/>
                <w:lang w:val="el-GR"/>
              </w:rPr>
              <w:t xml:space="preserve"> και σύνδεσης με ΟΚΩ (Οργανισμούς Κοινής Ωφελείας)</w:t>
            </w:r>
            <w:r w:rsidRPr="0093432B">
              <w:rPr>
                <w:rFonts w:asciiTheme="minorHAnsi" w:hAnsiTheme="minorHAnsi" w:cs="Tahoma"/>
                <w:i/>
                <w:iCs/>
                <w:sz w:val="22"/>
                <w:szCs w:val="22"/>
                <w:lang w:val="el-GR"/>
              </w:rPr>
              <w:t xml:space="preserve">. </w:t>
            </w:r>
          </w:p>
        </w:tc>
      </w:tr>
      <w:tr w:rsidR="00A8398F" w:rsidRPr="00985ACF" w:rsidTr="00E64A33">
        <w:tblPrEx>
          <w:tblLook w:val="0000" w:firstRow="0" w:lastRow="0" w:firstColumn="0" w:lastColumn="0" w:noHBand="0" w:noVBand="0"/>
        </w:tblPrEx>
        <w:trPr>
          <w:trHeight w:val="9299"/>
        </w:trPr>
        <w:tc>
          <w:tcPr>
            <w:tcW w:w="9923" w:type="dxa"/>
            <w:gridSpan w:val="2"/>
          </w:tcPr>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88660A">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Default="00A8398F"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tc>
      </w:tr>
    </w:tbl>
    <w:p w:rsidR="00A8398F" w:rsidRPr="00A500E1" w:rsidRDefault="00A8398F" w:rsidP="00A8398F">
      <w:pPr>
        <w:spacing w:before="60" w:line="280" w:lineRule="atLeast"/>
        <w:rPr>
          <w:rFonts w:asciiTheme="minorHAnsi" w:hAnsiTheme="minorHAnsi" w:cs="Tahoma"/>
          <w:szCs w:val="20"/>
          <w:lang w:val="el-GR"/>
        </w:rPr>
      </w:pPr>
    </w:p>
    <w:tbl>
      <w:tblPr>
        <w:tblW w:w="9923" w:type="dxa"/>
        <w:tblInd w:w="-601" w:type="dxa"/>
        <w:tblLook w:val="0000" w:firstRow="0" w:lastRow="0" w:firstColumn="0" w:lastColumn="0" w:noHBand="0" w:noVBand="0"/>
      </w:tblPr>
      <w:tblGrid>
        <w:gridCol w:w="344"/>
        <w:gridCol w:w="9579"/>
      </w:tblGrid>
      <w:tr w:rsidR="00D06047" w:rsidRPr="00016169" w:rsidTr="00D06047">
        <w:trPr>
          <w:trHeight w:val="589"/>
        </w:trPr>
        <w:tc>
          <w:tcPr>
            <w:tcW w:w="9923" w:type="dxa"/>
            <w:gridSpan w:val="2"/>
            <w:tcBorders>
              <w:top w:val="single" w:sz="4" w:space="0" w:color="auto"/>
              <w:left w:val="single" w:sz="8" w:space="0" w:color="auto"/>
              <w:bottom w:val="single" w:sz="4" w:space="0" w:color="auto"/>
              <w:right w:val="single" w:sz="4" w:space="0" w:color="auto"/>
            </w:tcBorders>
            <w:noWrap/>
            <w:vAlign w:val="center"/>
          </w:tcPr>
          <w:p w:rsidR="00D06047" w:rsidRPr="0093432B" w:rsidRDefault="00A8398F" w:rsidP="00D06047">
            <w:pPr>
              <w:spacing w:before="60" w:line="280" w:lineRule="atLeast"/>
              <w:jc w:val="left"/>
              <w:rPr>
                <w:rFonts w:asciiTheme="minorHAnsi" w:hAnsiTheme="minorHAnsi" w:cs="Tahoma"/>
                <w:b/>
                <w:sz w:val="22"/>
                <w:szCs w:val="22"/>
                <w:lang w:val="el-GR"/>
              </w:rPr>
            </w:pPr>
            <w:r w:rsidRPr="0093432B">
              <w:rPr>
                <w:rFonts w:asciiTheme="minorHAnsi" w:hAnsiTheme="minorHAnsi" w:cs="Tahoma"/>
                <w:b/>
                <w:bCs/>
                <w:sz w:val="22"/>
                <w:szCs w:val="22"/>
                <w:lang w:val="el-GR"/>
              </w:rPr>
              <w:br w:type="page"/>
            </w:r>
            <w:r w:rsidR="00F36882">
              <w:rPr>
                <w:rFonts w:asciiTheme="minorHAnsi" w:hAnsiTheme="minorHAnsi" w:cs="Tahoma"/>
                <w:b/>
                <w:sz w:val="22"/>
                <w:szCs w:val="22"/>
                <w:lang w:val="el-GR"/>
              </w:rPr>
              <w:t>18</w:t>
            </w:r>
            <w:r w:rsidR="00D06047" w:rsidRPr="0093432B">
              <w:rPr>
                <w:rFonts w:asciiTheme="minorHAnsi" w:hAnsiTheme="minorHAnsi" w:cs="Tahoma"/>
                <w:b/>
                <w:sz w:val="22"/>
                <w:szCs w:val="22"/>
                <w:lang w:val="el-GR"/>
              </w:rPr>
              <w:t xml:space="preserve">.1.2  </w:t>
            </w:r>
            <w:r w:rsidR="001D772C" w:rsidRPr="001D772C">
              <w:rPr>
                <w:rFonts w:asciiTheme="minorHAnsi" w:hAnsiTheme="minorHAnsi" w:cs="Tahoma"/>
                <w:b/>
                <w:sz w:val="22"/>
                <w:szCs w:val="22"/>
                <w:lang w:val="el-GR"/>
              </w:rPr>
              <w:t>ΠΡΟΤΕΙΝΟΜΕΝΕΣ ΚΤΙΡΙΑΚΕΣ ΕΓΚΑΤΑΣΤΑΣ</w:t>
            </w:r>
            <w:r w:rsidR="001D772C">
              <w:rPr>
                <w:rFonts w:asciiTheme="minorHAnsi" w:hAnsiTheme="minorHAnsi" w:cs="Tahoma"/>
                <w:b/>
                <w:sz w:val="22"/>
                <w:szCs w:val="22"/>
                <w:lang w:val="el-GR"/>
              </w:rPr>
              <w:t>ΕΙΣ</w:t>
            </w:r>
          </w:p>
        </w:tc>
      </w:tr>
      <w:tr w:rsidR="00A8398F" w:rsidRPr="00985ACF" w:rsidTr="00CB0C38">
        <w:tc>
          <w:tcPr>
            <w:tcW w:w="344" w:type="dxa"/>
            <w:tcBorders>
              <w:top w:val="single" w:sz="4" w:space="0" w:color="auto"/>
              <w:left w:val="single" w:sz="8" w:space="0" w:color="auto"/>
              <w:bottom w:val="single" w:sz="4"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b/>
                <w:bCs/>
                <w:sz w:val="22"/>
                <w:szCs w:val="22"/>
                <w:lang w:val="el-GR"/>
              </w:rPr>
            </w:pPr>
            <w:r w:rsidRPr="0093432B">
              <w:rPr>
                <w:rFonts w:asciiTheme="minorHAnsi" w:hAnsiTheme="minorHAnsi" w:cs="Tahoma"/>
                <w:b/>
                <w:bCs/>
                <w:sz w:val="22"/>
                <w:szCs w:val="22"/>
                <w:lang w:val="el-GR"/>
              </w:rPr>
              <w:t>1</w:t>
            </w:r>
          </w:p>
        </w:tc>
        <w:tc>
          <w:tcPr>
            <w:tcW w:w="9579" w:type="dxa"/>
            <w:tcBorders>
              <w:top w:val="single" w:sz="4" w:space="0" w:color="auto"/>
              <w:left w:val="nil"/>
              <w:bottom w:val="single" w:sz="4"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sz w:val="22"/>
                <w:szCs w:val="22"/>
                <w:lang w:val="el-GR"/>
              </w:rPr>
              <w:t xml:space="preserve">Κτίριο επιφάνειας ....................... </w:t>
            </w:r>
            <w:r w:rsidRPr="0093432B">
              <w:rPr>
                <w:rFonts w:asciiTheme="minorHAnsi" w:hAnsiTheme="minorHAnsi" w:cs="Tahoma"/>
                <w:sz w:val="22"/>
                <w:szCs w:val="22"/>
                <w:lang w:val="en-US"/>
              </w:rPr>
              <w:t>m</w:t>
            </w:r>
            <w:r w:rsidRPr="0093432B">
              <w:rPr>
                <w:rFonts w:asciiTheme="minorHAnsi" w:hAnsiTheme="minorHAnsi" w:cs="Tahoma"/>
                <w:sz w:val="22"/>
                <w:szCs w:val="22"/>
                <w:vertAlign w:val="superscript"/>
                <w:lang w:val="el-GR"/>
              </w:rPr>
              <w:t>2</w:t>
            </w:r>
            <w:r w:rsidRPr="0093432B">
              <w:rPr>
                <w:rFonts w:asciiTheme="minorHAnsi" w:hAnsiTheme="minorHAnsi" w:cs="Tahoma"/>
                <w:sz w:val="22"/>
                <w:szCs w:val="22"/>
                <w:lang w:val="el-GR"/>
              </w:rPr>
              <w:t xml:space="preserve"> που θα χρησιμοποιείται για:</w:t>
            </w:r>
          </w:p>
        </w:tc>
      </w:tr>
      <w:tr w:rsidR="00A8398F" w:rsidRPr="00985ACF" w:rsidTr="001D772C">
        <w:trPr>
          <w:trHeight w:val="4137"/>
        </w:trPr>
        <w:tc>
          <w:tcPr>
            <w:tcW w:w="9923" w:type="dxa"/>
            <w:gridSpan w:val="2"/>
            <w:tcBorders>
              <w:top w:val="single" w:sz="4" w:space="0" w:color="auto"/>
              <w:left w:val="single" w:sz="8" w:space="0" w:color="auto"/>
              <w:bottom w:val="single" w:sz="8" w:space="0" w:color="auto"/>
              <w:right w:val="single" w:sz="8" w:space="0" w:color="auto"/>
            </w:tcBorders>
            <w:noWrap/>
          </w:tcPr>
          <w:p w:rsidR="00A8398F" w:rsidRPr="0093432B" w:rsidRDefault="00A8398F" w:rsidP="001D772C">
            <w:pPr>
              <w:spacing w:before="60" w:line="280" w:lineRule="atLeast"/>
              <w:rPr>
                <w:rFonts w:asciiTheme="minorHAnsi" w:hAnsiTheme="minorHAnsi" w:cs="Tahoma"/>
                <w:sz w:val="22"/>
                <w:szCs w:val="22"/>
                <w:lang w:val="el-GR"/>
              </w:rPr>
            </w:pPr>
          </w:p>
        </w:tc>
      </w:tr>
      <w:tr w:rsidR="00A8398F" w:rsidRPr="00985ACF" w:rsidTr="00CB0C38">
        <w:tc>
          <w:tcPr>
            <w:tcW w:w="344" w:type="dxa"/>
            <w:tcBorders>
              <w:top w:val="single" w:sz="4" w:space="0" w:color="auto"/>
              <w:left w:val="single" w:sz="8" w:space="0" w:color="auto"/>
              <w:bottom w:val="single" w:sz="8"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b/>
                <w:bCs/>
                <w:sz w:val="22"/>
                <w:szCs w:val="22"/>
                <w:lang w:val="el-GR"/>
              </w:rPr>
            </w:pPr>
            <w:r w:rsidRPr="0093432B">
              <w:rPr>
                <w:rFonts w:asciiTheme="minorHAnsi" w:hAnsiTheme="minorHAnsi" w:cs="Tahoma"/>
                <w:b/>
                <w:bCs/>
                <w:sz w:val="22"/>
                <w:szCs w:val="22"/>
                <w:lang w:val="el-GR"/>
              </w:rPr>
              <w:t>2</w:t>
            </w:r>
          </w:p>
        </w:tc>
        <w:tc>
          <w:tcPr>
            <w:tcW w:w="9579" w:type="dxa"/>
            <w:tcBorders>
              <w:top w:val="single" w:sz="4" w:space="0" w:color="auto"/>
              <w:left w:val="nil"/>
              <w:bottom w:val="single" w:sz="8" w:space="0" w:color="auto"/>
              <w:right w:val="single" w:sz="8" w:space="0" w:color="auto"/>
            </w:tcBorders>
            <w:noWrap/>
            <w:vAlign w:val="bottom"/>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sz w:val="22"/>
                <w:szCs w:val="22"/>
                <w:lang w:val="el-GR"/>
              </w:rPr>
              <w:t xml:space="preserve">Κτίριο επιφάνειας ....................... </w:t>
            </w:r>
            <w:r w:rsidRPr="0093432B">
              <w:rPr>
                <w:rFonts w:asciiTheme="minorHAnsi" w:hAnsiTheme="minorHAnsi" w:cs="Tahoma"/>
                <w:sz w:val="22"/>
                <w:szCs w:val="22"/>
                <w:lang w:val="en-US"/>
              </w:rPr>
              <w:t>m</w:t>
            </w:r>
            <w:r w:rsidRPr="0093432B">
              <w:rPr>
                <w:rFonts w:asciiTheme="minorHAnsi" w:hAnsiTheme="minorHAnsi" w:cs="Tahoma"/>
                <w:sz w:val="22"/>
                <w:szCs w:val="22"/>
                <w:vertAlign w:val="superscript"/>
                <w:lang w:val="el-GR"/>
              </w:rPr>
              <w:t>2</w:t>
            </w:r>
            <w:r w:rsidRPr="0093432B">
              <w:rPr>
                <w:rFonts w:asciiTheme="minorHAnsi" w:hAnsiTheme="minorHAnsi" w:cs="Tahoma"/>
                <w:sz w:val="22"/>
                <w:szCs w:val="22"/>
                <w:lang w:val="el-GR"/>
              </w:rPr>
              <w:t xml:space="preserve"> που θα χρησιμοποιείται για:</w:t>
            </w:r>
          </w:p>
        </w:tc>
      </w:tr>
      <w:tr w:rsidR="00A8398F" w:rsidRPr="00985ACF" w:rsidTr="001D772C">
        <w:trPr>
          <w:trHeight w:val="4020"/>
        </w:trPr>
        <w:tc>
          <w:tcPr>
            <w:tcW w:w="9923" w:type="dxa"/>
            <w:gridSpan w:val="2"/>
            <w:tcBorders>
              <w:top w:val="dashed" w:sz="4" w:space="0" w:color="auto"/>
              <w:left w:val="single" w:sz="8" w:space="0" w:color="auto"/>
              <w:bottom w:val="nil"/>
              <w:right w:val="single" w:sz="8" w:space="0" w:color="auto"/>
            </w:tcBorders>
            <w:noWrap/>
          </w:tcPr>
          <w:p w:rsidR="00A8398F" w:rsidRPr="0093432B" w:rsidRDefault="00A8398F" w:rsidP="001D772C">
            <w:pPr>
              <w:spacing w:before="60" w:line="280" w:lineRule="atLeast"/>
              <w:rPr>
                <w:rFonts w:asciiTheme="minorHAnsi" w:hAnsiTheme="minorHAnsi" w:cs="Tahoma"/>
                <w:sz w:val="22"/>
                <w:szCs w:val="22"/>
                <w:lang w:val="el-GR"/>
              </w:rPr>
            </w:pPr>
          </w:p>
        </w:tc>
      </w:tr>
      <w:tr w:rsidR="00A8398F" w:rsidRPr="00985ACF" w:rsidTr="00CB0C38">
        <w:tc>
          <w:tcPr>
            <w:tcW w:w="344" w:type="dxa"/>
            <w:tcBorders>
              <w:top w:val="single" w:sz="4" w:space="0" w:color="auto"/>
              <w:left w:val="single" w:sz="8" w:space="0" w:color="auto"/>
              <w:bottom w:val="single" w:sz="8"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b/>
                <w:bCs/>
                <w:sz w:val="22"/>
                <w:szCs w:val="22"/>
              </w:rPr>
            </w:pPr>
            <w:r w:rsidRPr="0093432B">
              <w:rPr>
                <w:rFonts w:asciiTheme="minorHAnsi" w:hAnsiTheme="minorHAnsi" w:cs="Tahoma"/>
                <w:b/>
                <w:bCs/>
                <w:sz w:val="22"/>
                <w:szCs w:val="22"/>
              </w:rPr>
              <w:t>3</w:t>
            </w:r>
          </w:p>
        </w:tc>
        <w:tc>
          <w:tcPr>
            <w:tcW w:w="9579" w:type="dxa"/>
            <w:tcBorders>
              <w:top w:val="single" w:sz="4" w:space="0" w:color="auto"/>
              <w:left w:val="nil"/>
              <w:bottom w:val="single" w:sz="8" w:space="0" w:color="auto"/>
              <w:right w:val="single" w:sz="8" w:space="0" w:color="auto"/>
            </w:tcBorders>
            <w:noWrap/>
            <w:vAlign w:val="bottom"/>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sz w:val="22"/>
                <w:szCs w:val="22"/>
                <w:lang w:val="el-GR"/>
              </w:rPr>
              <w:t xml:space="preserve">Κτίριο επιφάνειας ....................... </w:t>
            </w:r>
            <w:r w:rsidRPr="0093432B">
              <w:rPr>
                <w:rFonts w:asciiTheme="minorHAnsi" w:hAnsiTheme="minorHAnsi" w:cs="Tahoma"/>
                <w:sz w:val="22"/>
                <w:szCs w:val="22"/>
                <w:lang w:val="en-US"/>
              </w:rPr>
              <w:t>m</w:t>
            </w:r>
            <w:r w:rsidRPr="0093432B">
              <w:rPr>
                <w:rFonts w:asciiTheme="minorHAnsi" w:hAnsiTheme="minorHAnsi" w:cs="Tahoma"/>
                <w:sz w:val="22"/>
                <w:szCs w:val="22"/>
                <w:vertAlign w:val="superscript"/>
                <w:lang w:val="el-GR"/>
              </w:rPr>
              <w:t>2</w:t>
            </w:r>
            <w:r w:rsidRPr="0093432B">
              <w:rPr>
                <w:rFonts w:asciiTheme="minorHAnsi" w:hAnsiTheme="minorHAnsi" w:cs="Tahoma"/>
                <w:sz w:val="22"/>
                <w:szCs w:val="22"/>
                <w:lang w:val="el-GR"/>
              </w:rPr>
              <w:t xml:space="preserve"> που θα χρησιμοποιείται για:</w:t>
            </w:r>
          </w:p>
        </w:tc>
      </w:tr>
      <w:tr w:rsidR="00A8398F" w:rsidRPr="00985ACF" w:rsidTr="001D772C">
        <w:trPr>
          <w:trHeight w:val="4297"/>
        </w:trPr>
        <w:tc>
          <w:tcPr>
            <w:tcW w:w="9923" w:type="dxa"/>
            <w:gridSpan w:val="2"/>
            <w:tcBorders>
              <w:top w:val="dashed" w:sz="4" w:space="0" w:color="auto"/>
              <w:left w:val="single" w:sz="8" w:space="0" w:color="auto"/>
              <w:bottom w:val="nil"/>
              <w:right w:val="single" w:sz="8" w:space="0" w:color="auto"/>
            </w:tcBorders>
            <w:noWrap/>
          </w:tcPr>
          <w:p w:rsidR="00A8398F" w:rsidRPr="0093432B" w:rsidRDefault="00A8398F" w:rsidP="001D772C">
            <w:pPr>
              <w:spacing w:before="60" w:line="280" w:lineRule="atLeast"/>
              <w:rPr>
                <w:rFonts w:asciiTheme="minorHAnsi" w:hAnsiTheme="minorHAnsi" w:cs="Tahoma"/>
                <w:sz w:val="22"/>
                <w:szCs w:val="22"/>
                <w:lang w:val="el-GR"/>
              </w:rPr>
            </w:pPr>
          </w:p>
        </w:tc>
      </w:tr>
    </w:tbl>
    <w:p w:rsidR="00A8398F" w:rsidRPr="0039185C" w:rsidRDefault="00A8398F" w:rsidP="00A8398F">
      <w:pPr>
        <w:spacing w:before="60" w:line="280" w:lineRule="atLeast"/>
        <w:rPr>
          <w:rFonts w:ascii="Trebuchet MS" w:hAnsi="Trebuchet MS" w:cs="Tahoma"/>
          <w:szCs w:val="20"/>
          <w:lang w:val="el-GR"/>
        </w:rPr>
      </w:pPr>
    </w:p>
    <w:p w:rsidR="00A8398F" w:rsidRPr="0039185C" w:rsidRDefault="00A8398F" w:rsidP="00A8398F">
      <w:pPr>
        <w:spacing w:before="60" w:line="280" w:lineRule="atLeast"/>
        <w:rPr>
          <w:rFonts w:ascii="Trebuchet MS" w:hAnsi="Trebuchet MS" w:cs="Tahoma"/>
          <w:szCs w:val="20"/>
          <w:lang w:val="el-GR"/>
        </w:rPr>
      </w:pPr>
    </w:p>
    <w:tbl>
      <w:tblPr>
        <w:tblW w:w="9781" w:type="dxa"/>
        <w:tblInd w:w="-459" w:type="dxa"/>
        <w:tblLook w:val="04A0" w:firstRow="1" w:lastRow="0" w:firstColumn="1" w:lastColumn="0" w:noHBand="0" w:noVBand="1"/>
      </w:tblPr>
      <w:tblGrid>
        <w:gridCol w:w="1158"/>
        <w:gridCol w:w="1252"/>
        <w:gridCol w:w="7371"/>
      </w:tblGrid>
      <w:tr w:rsidR="00A8398F" w:rsidRPr="00985ACF" w:rsidTr="004F6A8B">
        <w:trPr>
          <w:trHeight w:val="480"/>
        </w:trPr>
        <w:tc>
          <w:tcPr>
            <w:tcW w:w="1158" w:type="dxa"/>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rsidR="00A8398F" w:rsidRPr="00A722A8" w:rsidRDefault="00F36882" w:rsidP="00D06047">
            <w:pPr>
              <w:spacing w:line="240" w:lineRule="auto"/>
              <w:rPr>
                <w:rFonts w:asciiTheme="minorHAnsi" w:hAnsiTheme="minorHAnsi"/>
                <w:b/>
                <w:bCs/>
                <w:sz w:val="22"/>
                <w:szCs w:val="22"/>
                <w:lang w:val="el-GR"/>
              </w:rPr>
            </w:pPr>
            <w:r>
              <w:rPr>
                <w:rFonts w:asciiTheme="minorHAnsi" w:hAnsiTheme="minorHAnsi"/>
                <w:b/>
                <w:bCs/>
                <w:sz w:val="22"/>
                <w:szCs w:val="22"/>
                <w:lang w:val="el-GR"/>
              </w:rPr>
              <w:t>18</w:t>
            </w:r>
            <w:r w:rsidR="004F6A8B">
              <w:rPr>
                <w:rFonts w:asciiTheme="minorHAnsi" w:hAnsiTheme="minorHAnsi"/>
                <w:b/>
                <w:bCs/>
                <w:sz w:val="22"/>
                <w:szCs w:val="22"/>
                <w:lang w:val="el-GR"/>
              </w:rPr>
              <w:t>.1.3</w:t>
            </w:r>
            <w:r w:rsidR="00A8398F" w:rsidRPr="0093432B">
              <w:rPr>
                <w:rFonts w:asciiTheme="minorHAnsi" w:hAnsiTheme="minorHAnsi"/>
                <w:b/>
                <w:bCs/>
                <w:sz w:val="22"/>
                <w:szCs w:val="22"/>
                <w:lang w:val="en-US"/>
              </w:rPr>
              <w:t xml:space="preserve"> </w:t>
            </w:r>
          </w:p>
        </w:tc>
        <w:tc>
          <w:tcPr>
            <w:tcW w:w="8623"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rsidR="00A8398F" w:rsidRPr="0093432B" w:rsidRDefault="00A722A8" w:rsidP="00A722A8">
            <w:pPr>
              <w:spacing w:line="240" w:lineRule="auto"/>
              <w:jc w:val="left"/>
              <w:rPr>
                <w:rFonts w:asciiTheme="minorHAnsi" w:hAnsiTheme="minorHAnsi"/>
                <w:b/>
                <w:bCs/>
                <w:sz w:val="22"/>
                <w:szCs w:val="22"/>
                <w:lang w:val="el-GR"/>
              </w:rPr>
            </w:pPr>
            <w:r>
              <w:rPr>
                <w:rFonts w:asciiTheme="minorHAnsi" w:hAnsiTheme="minorHAnsi"/>
                <w:b/>
                <w:bCs/>
                <w:sz w:val="22"/>
                <w:szCs w:val="22"/>
                <w:lang w:val="el-GR"/>
              </w:rPr>
              <w:t xml:space="preserve">ΤΙΜΕΣ ΜΟΝΑΔΩΝ ΕΡΓΑΣΙΑΣ </w:t>
            </w:r>
            <w:r w:rsidR="00A8398F" w:rsidRPr="0093432B">
              <w:rPr>
                <w:rFonts w:asciiTheme="minorHAnsi" w:hAnsiTheme="minorHAnsi"/>
                <w:b/>
                <w:bCs/>
                <w:sz w:val="22"/>
                <w:szCs w:val="22"/>
                <w:lang w:val="el-GR"/>
              </w:rPr>
              <w:t xml:space="preserve"> ΓΙΑ ΚΑΤΑΣΚΕΥΑΣΤΙΚΕΣ ΕΡΓΑΣΙΕΣ</w:t>
            </w:r>
          </w:p>
        </w:tc>
      </w:tr>
      <w:tr w:rsidR="00A8398F" w:rsidRPr="00CB0C38" w:rsidTr="00D23A9A">
        <w:trPr>
          <w:trHeight w:val="390"/>
        </w:trPr>
        <w:tc>
          <w:tcPr>
            <w:tcW w:w="2410" w:type="dxa"/>
            <w:gridSpan w:val="2"/>
            <w:shd w:val="clear" w:color="auto" w:fill="auto"/>
            <w:noWrap/>
            <w:vAlign w:val="bottom"/>
            <w:hideMark/>
          </w:tcPr>
          <w:p w:rsidR="00A8398F" w:rsidRPr="00A722A8" w:rsidRDefault="00A8398F" w:rsidP="00A500E1">
            <w:pPr>
              <w:spacing w:line="240" w:lineRule="auto"/>
              <w:jc w:val="left"/>
              <w:rPr>
                <w:rFonts w:asciiTheme="minorHAnsi" w:hAnsiTheme="minorHAnsi"/>
                <w:b/>
                <w:bCs/>
                <w:sz w:val="22"/>
                <w:szCs w:val="22"/>
              </w:rPr>
            </w:pPr>
            <w:r w:rsidRPr="00A722A8">
              <w:rPr>
                <w:rFonts w:asciiTheme="minorHAnsi" w:hAnsiTheme="minorHAnsi"/>
                <w:b/>
                <w:bCs/>
                <w:sz w:val="22"/>
                <w:szCs w:val="22"/>
              </w:rPr>
              <w:t>ΓΕΝΙΚΕΣ ΣΗΜΕΙΩΣΕΙΣ:</w:t>
            </w:r>
          </w:p>
        </w:tc>
        <w:tc>
          <w:tcPr>
            <w:tcW w:w="7371" w:type="dxa"/>
            <w:shd w:val="clear" w:color="auto" w:fill="auto"/>
            <w:vAlign w:val="bottom"/>
          </w:tcPr>
          <w:p w:rsidR="00A8398F" w:rsidRPr="00A722A8" w:rsidRDefault="00A8398F" w:rsidP="00A722A8">
            <w:pPr>
              <w:spacing w:line="240" w:lineRule="auto"/>
              <w:rPr>
                <w:rFonts w:asciiTheme="minorHAnsi" w:hAnsiTheme="minorHAnsi"/>
                <w:sz w:val="22"/>
                <w:szCs w:val="22"/>
              </w:rPr>
            </w:pPr>
          </w:p>
        </w:tc>
      </w:tr>
      <w:tr w:rsidR="00D277A8" w:rsidRPr="00985ACF" w:rsidTr="00D23A9A">
        <w:trPr>
          <w:trHeight w:val="390"/>
        </w:trPr>
        <w:tc>
          <w:tcPr>
            <w:tcW w:w="9781" w:type="dxa"/>
            <w:gridSpan w:val="3"/>
            <w:tcBorders>
              <w:top w:val="nil"/>
              <w:left w:val="nil"/>
              <w:bottom w:val="nil"/>
            </w:tcBorders>
            <w:shd w:val="clear" w:color="auto" w:fill="auto"/>
            <w:noWrap/>
            <w:vAlign w:val="bottom"/>
          </w:tcPr>
          <w:p w:rsidR="00D277A8" w:rsidRPr="00A722A8" w:rsidRDefault="000747C9" w:rsidP="00D23A9A">
            <w:pPr>
              <w:spacing w:line="240" w:lineRule="auto"/>
              <w:rPr>
                <w:rFonts w:asciiTheme="minorHAnsi" w:hAnsiTheme="minorHAnsi"/>
                <w:sz w:val="22"/>
                <w:szCs w:val="22"/>
                <w:lang w:val="el-GR"/>
              </w:rPr>
            </w:pPr>
            <w:r>
              <w:rPr>
                <w:rFonts w:asciiTheme="minorHAnsi" w:hAnsiTheme="minorHAnsi"/>
                <w:sz w:val="22"/>
                <w:szCs w:val="22"/>
                <w:lang w:val="el-GR"/>
              </w:rPr>
              <w:t>1</w:t>
            </w:r>
            <w:r w:rsidR="00D277A8" w:rsidRPr="00A722A8">
              <w:rPr>
                <w:rFonts w:asciiTheme="minorHAnsi" w:hAnsiTheme="minorHAnsi"/>
                <w:sz w:val="22"/>
                <w:szCs w:val="22"/>
                <w:lang w:val="el-GR"/>
              </w:rPr>
              <w:t xml:space="preserve">. </w:t>
            </w:r>
            <w:r w:rsidR="00D23A9A">
              <w:rPr>
                <w:rFonts w:asciiTheme="minorHAnsi" w:hAnsiTheme="minorHAnsi"/>
                <w:sz w:val="22"/>
                <w:szCs w:val="22"/>
                <w:lang w:val="el-GR"/>
              </w:rPr>
              <w:t xml:space="preserve">Όλες οι τιμές που αναφέρονται στον πίνακα τιμών οικοδομικών εργασιών </w:t>
            </w:r>
            <w:r w:rsidR="009C3816">
              <w:rPr>
                <w:rFonts w:asciiTheme="minorHAnsi" w:hAnsiTheme="minorHAnsi"/>
                <w:sz w:val="22"/>
                <w:szCs w:val="22"/>
                <w:lang w:val="el-GR"/>
              </w:rPr>
              <w:t xml:space="preserve"> (Παράρτημα </w:t>
            </w:r>
            <w:r w:rsidR="009C3816" w:rsidRPr="009C3816">
              <w:rPr>
                <w:rFonts w:asciiTheme="minorHAnsi" w:hAnsiTheme="minorHAnsi"/>
                <w:sz w:val="22"/>
                <w:szCs w:val="22"/>
                <w:lang w:val="el-GR"/>
              </w:rPr>
              <w:t>II-2 Πίνακας Τιμών Κατασκευαστικών Εργασιών LΕADER 2014-2020</w:t>
            </w:r>
            <w:r w:rsidR="009C3816">
              <w:rPr>
                <w:rFonts w:asciiTheme="minorHAnsi" w:hAnsiTheme="minorHAnsi"/>
                <w:sz w:val="22"/>
                <w:szCs w:val="22"/>
                <w:lang w:val="el-GR"/>
              </w:rPr>
              <w:t xml:space="preserve">, της Πρόσκλησης) </w:t>
            </w:r>
            <w:r w:rsidR="00D23A9A">
              <w:rPr>
                <w:rFonts w:asciiTheme="minorHAnsi" w:hAnsiTheme="minorHAnsi"/>
                <w:sz w:val="22"/>
                <w:szCs w:val="22"/>
                <w:lang w:val="el-GR"/>
              </w:rPr>
              <w:t>αφορούν εργασίες ολοκληρωμένες (υλικά</w:t>
            </w:r>
            <w:r w:rsidR="009C3816">
              <w:rPr>
                <w:rFonts w:asciiTheme="minorHAnsi" w:hAnsiTheme="minorHAnsi"/>
                <w:sz w:val="22"/>
                <w:szCs w:val="22"/>
                <w:lang w:val="el-GR"/>
              </w:rPr>
              <w:t>,</w:t>
            </w:r>
            <w:r w:rsidR="00D23A9A">
              <w:rPr>
                <w:rFonts w:asciiTheme="minorHAnsi" w:hAnsiTheme="minorHAnsi"/>
                <w:sz w:val="22"/>
                <w:szCs w:val="22"/>
                <w:lang w:val="el-GR"/>
              </w:rPr>
              <w:t xml:space="preserve"> εργασία</w:t>
            </w:r>
            <w:r w:rsidR="009C3816">
              <w:rPr>
                <w:rFonts w:asciiTheme="minorHAnsi" w:hAnsiTheme="minorHAnsi"/>
                <w:sz w:val="22"/>
                <w:szCs w:val="22"/>
                <w:lang w:val="el-GR"/>
              </w:rPr>
              <w:t>,</w:t>
            </w:r>
            <w:r>
              <w:rPr>
                <w:rFonts w:asciiTheme="minorHAnsi" w:hAnsiTheme="minorHAnsi"/>
                <w:sz w:val="22"/>
                <w:szCs w:val="22"/>
                <w:lang w:val="el-GR"/>
              </w:rPr>
              <w:t xml:space="preserve"> εργοδοτικές εισφορές </w:t>
            </w:r>
            <w:proofErr w:type="spellStart"/>
            <w:r>
              <w:rPr>
                <w:rFonts w:asciiTheme="minorHAnsi" w:hAnsiTheme="minorHAnsi"/>
                <w:sz w:val="22"/>
                <w:szCs w:val="22"/>
                <w:lang w:val="el-GR"/>
              </w:rPr>
              <w:t>κτλ</w:t>
            </w:r>
            <w:proofErr w:type="spellEnd"/>
            <w:r>
              <w:rPr>
                <w:rFonts w:asciiTheme="minorHAnsi" w:hAnsiTheme="minorHAnsi"/>
                <w:sz w:val="22"/>
                <w:szCs w:val="22"/>
                <w:lang w:val="el-GR"/>
              </w:rPr>
              <w:t>).</w:t>
            </w:r>
          </w:p>
        </w:tc>
      </w:tr>
      <w:tr w:rsidR="00D277A8" w:rsidRPr="00985ACF" w:rsidTr="00D23A9A">
        <w:trPr>
          <w:trHeight w:val="840"/>
        </w:trPr>
        <w:tc>
          <w:tcPr>
            <w:tcW w:w="9781" w:type="dxa"/>
            <w:gridSpan w:val="3"/>
            <w:tcBorders>
              <w:top w:val="nil"/>
              <w:left w:val="nil"/>
              <w:bottom w:val="nil"/>
            </w:tcBorders>
            <w:shd w:val="clear" w:color="auto" w:fill="auto"/>
            <w:noWrap/>
            <w:vAlign w:val="bottom"/>
            <w:hideMark/>
          </w:tcPr>
          <w:p w:rsidR="00D277A8" w:rsidRPr="00A722A8" w:rsidRDefault="000747C9" w:rsidP="009C3816">
            <w:pPr>
              <w:spacing w:line="240" w:lineRule="auto"/>
              <w:rPr>
                <w:rFonts w:asciiTheme="minorHAnsi" w:hAnsiTheme="minorHAnsi"/>
                <w:sz w:val="22"/>
                <w:szCs w:val="22"/>
                <w:lang w:val="el-GR"/>
              </w:rPr>
            </w:pPr>
            <w:r>
              <w:rPr>
                <w:rFonts w:asciiTheme="minorHAnsi" w:hAnsiTheme="minorHAnsi"/>
                <w:sz w:val="22"/>
                <w:szCs w:val="22"/>
                <w:lang w:val="el-GR"/>
              </w:rPr>
              <w:t>2</w:t>
            </w:r>
            <w:r w:rsidR="00D277A8" w:rsidRPr="00A722A8">
              <w:rPr>
                <w:rFonts w:asciiTheme="minorHAnsi" w:hAnsiTheme="minorHAnsi"/>
                <w:sz w:val="22"/>
                <w:szCs w:val="22"/>
                <w:lang w:val="el-GR"/>
              </w:rPr>
              <w:t xml:space="preserve">. Για τις εργασίες </w:t>
            </w:r>
            <w:r w:rsidR="00737CEA" w:rsidRPr="00737CEA">
              <w:rPr>
                <w:rFonts w:asciiTheme="minorHAnsi" w:hAnsiTheme="minorHAnsi"/>
                <w:sz w:val="22"/>
                <w:szCs w:val="22"/>
                <w:lang w:val="el-GR"/>
              </w:rPr>
              <w:t>του πίνακα για τις οποίες δεν δίνονται τιμές</w:t>
            </w:r>
            <w:r w:rsidR="00737CEA">
              <w:rPr>
                <w:rFonts w:asciiTheme="minorHAnsi" w:hAnsiTheme="minorHAnsi"/>
                <w:sz w:val="22"/>
                <w:szCs w:val="22"/>
                <w:lang w:val="el-GR"/>
              </w:rPr>
              <w:t>,</w:t>
            </w:r>
            <w:r w:rsidR="00737CEA" w:rsidRPr="00737CEA">
              <w:rPr>
                <w:rFonts w:asciiTheme="minorHAnsi" w:hAnsiTheme="minorHAnsi"/>
                <w:sz w:val="22"/>
                <w:szCs w:val="22"/>
                <w:lang w:val="el-GR"/>
              </w:rPr>
              <w:t xml:space="preserve"> </w:t>
            </w:r>
            <w:r w:rsidR="00D277A8" w:rsidRPr="00A722A8">
              <w:rPr>
                <w:rFonts w:asciiTheme="minorHAnsi" w:hAnsiTheme="minorHAnsi"/>
                <w:sz w:val="22"/>
                <w:szCs w:val="22"/>
                <w:lang w:val="el-GR"/>
              </w:rPr>
              <w:t xml:space="preserve">οι τιμές θα διαμορφωθούν </w:t>
            </w:r>
            <w:r w:rsidR="00737CEA">
              <w:rPr>
                <w:rFonts w:asciiTheme="minorHAnsi" w:hAnsiTheme="minorHAnsi"/>
                <w:sz w:val="22"/>
                <w:szCs w:val="22"/>
                <w:lang w:val="el-GR"/>
              </w:rPr>
              <w:t xml:space="preserve">και θα οριστικοποιηθούν </w:t>
            </w:r>
            <w:r w:rsidR="00737CEA" w:rsidRPr="00737CEA">
              <w:rPr>
                <w:rFonts w:asciiTheme="minorHAnsi" w:hAnsiTheme="minorHAnsi"/>
                <w:sz w:val="22"/>
                <w:szCs w:val="22"/>
                <w:lang w:val="el-GR"/>
              </w:rPr>
              <w:t xml:space="preserve"> κατά την αξιολόγηση ανάλογα με το αντικείμενο</w:t>
            </w:r>
            <w:r w:rsidR="00B037D0">
              <w:rPr>
                <w:rFonts w:asciiTheme="minorHAnsi" w:hAnsiTheme="minorHAnsi"/>
                <w:sz w:val="22"/>
                <w:szCs w:val="22"/>
                <w:lang w:val="el-GR"/>
              </w:rPr>
              <w:t>,</w:t>
            </w:r>
            <w:r w:rsidR="00737CEA" w:rsidRPr="00737CEA">
              <w:rPr>
                <w:rFonts w:asciiTheme="minorHAnsi" w:hAnsiTheme="minorHAnsi"/>
                <w:sz w:val="22"/>
                <w:szCs w:val="22"/>
                <w:lang w:val="el-GR"/>
              </w:rPr>
              <w:t xml:space="preserve"> τη φύση της επένδυσης</w:t>
            </w:r>
            <w:r w:rsidR="00B037D0">
              <w:rPr>
                <w:rFonts w:asciiTheme="minorHAnsi" w:hAnsiTheme="minorHAnsi"/>
                <w:sz w:val="22"/>
                <w:szCs w:val="22"/>
                <w:lang w:val="el-GR"/>
              </w:rPr>
              <w:t>, την</w:t>
            </w:r>
            <w:r w:rsidR="00D277A8" w:rsidRPr="00A722A8">
              <w:rPr>
                <w:rFonts w:asciiTheme="minorHAnsi" w:hAnsiTheme="minorHAnsi"/>
                <w:sz w:val="22"/>
                <w:szCs w:val="22"/>
                <w:lang w:val="el-GR"/>
              </w:rPr>
              <w:t xml:space="preserve"> αναλυτική περιγραφή των </w:t>
            </w:r>
            <w:proofErr w:type="spellStart"/>
            <w:r w:rsidR="00D277A8" w:rsidRPr="00A722A8">
              <w:rPr>
                <w:rFonts w:asciiTheme="minorHAnsi" w:hAnsiTheme="minorHAnsi"/>
                <w:sz w:val="22"/>
                <w:szCs w:val="22"/>
                <w:lang w:val="el-GR"/>
              </w:rPr>
              <w:t>επι</w:t>
            </w:r>
            <w:proofErr w:type="spellEnd"/>
            <w:r w:rsidR="00D277A8" w:rsidRPr="00A722A8">
              <w:rPr>
                <w:rFonts w:asciiTheme="minorHAnsi" w:hAnsiTheme="minorHAnsi"/>
                <w:sz w:val="22"/>
                <w:szCs w:val="22"/>
                <w:lang w:val="el-GR"/>
              </w:rPr>
              <w:t xml:space="preserve"> μέρους εργασιών, τα υπάρχοντα εγκεκριμένα σχέδια και </w:t>
            </w:r>
            <w:r>
              <w:rPr>
                <w:rFonts w:asciiTheme="minorHAnsi" w:hAnsiTheme="minorHAnsi"/>
                <w:sz w:val="22"/>
                <w:szCs w:val="22"/>
                <w:lang w:val="el-GR"/>
              </w:rPr>
              <w:t xml:space="preserve">τις αντίστοιχες </w:t>
            </w:r>
            <w:r w:rsidR="00D277A8" w:rsidRPr="00A722A8">
              <w:rPr>
                <w:rFonts w:asciiTheme="minorHAnsi" w:hAnsiTheme="minorHAnsi"/>
                <w:sz w:val="22"/>
                <w:szCs w:val="22"/>
                <w:lang w:val="el-GR"/>
              </w:rPr>
              <w:t xml:space="preserve"> προσφορές</w:t>
            </w:r>
            <w:r w:rsidRPr="000747C9">
              <w:rPr>
                <w:rFonts w:asciiTheme="minorHAnsi" w:hAnsiTheme="minorHAnsi"/>
                <w:sz w:val="22"/>
                <w:szCs w:val="22"/>
                <w:lang w:val="el-GR"/>
              </w:rPr>
              <w:t xml:space="preserve"> </w:t>
            </w:r>
            <w:r>
              <w:rPr>
                <w:rFonts w:asciiTheme="minorHAnsi" w:hAnsiTheme="minorHAnsi"/>
                <w:sz w:val="22"/>
                <w:szCs w:val="22"/>
                <w:lang w:val="el-GR"/>
              </w:rPr>
              <w:t xml:space="preserve">σύμφωνα με το Οδηγό </w:t>
            </w:r>
            <w:proofErr w:type="spellStart"/>
            <w:r>
              <w:rPr>
                <w:rFonts w:asciiTheme="minorHAnsi" w:hAnsiTheme="minorHAnsi"/>
                <w:sz w:val="22"/>
                <w:szCs w:val="22"/>
                <w:lang w:val="el-GR"/>
              </w:rPr>
              <w:t>Επιλεξιμότητας</w:t>
            </w:r>
            <w:proofErr w:type="spellEnd"/>
            <w:r>
              <w:rPr>
                <w:rFonts w:asciiTheme="minorHAnsi" w:hAnsiTheme="minorHAnsi"/>
                <w:sz w:val="22"/>
                <w:szCs w:val="22"/>
                <w:lang w:val="el-GR"/>
              </w:rPr>
              <w:t xml:space="preserve"> – Επιλογής.</w:t>
            </w:r>
          </w:p>
        </w:tc>
      </w:tr>
      <w:tr w:rsidR="00D277A8" w:rsidRPr="00985ACF" w:rsidTr="00773A39">
        <w:trPr>
          <w:trHeight w:val="702"/>
        </w:trPr>
        <w:tc>
          <w:tcPr>
            <w:tcW w:w="9781" w:type="dxa"/>
            <w:gridSpan w:val="3"/>
            <w:tcBorders>
              <w:top w:val="nil"/>
              <w:left w:val="nil"/>
              <w:bottom w:val="nil"/>
            </w:tcBorders>
            <w:shd w:val="clear" w:color="auto" w:fill="auto"/>
            <w:noWrap/>
            <w:vAlign w:val="bottom"/>
            <w:hideMark/>
          </w:tcPr>
          <w:p w:rsidR="00D277A8" w:rsidRPr="00A722A8" w:rsidRDefault="000747C9" w:rsidP="009C3816">
            <w:pPr>
              <w:spacing w:line="240" w:lineRule="auto"/>
              <w:rPr>
                <w:rFonts w:asciiTheme="minorHAnsi" w:hAnsiTheme="minorHAnsi"/>
                <w:sz w:val="22"/>
                <w:szCs w:val="22"/>
                <w:lang w:val="el-GR"/>
              </w:rPr>
            </w:pPr>
            <w:r>
              <w:rPr>
                <w:rFonts w:asciiTheme="minorHAnsi" w:hAnsiTheme="minorHAnsi"/>
                <w:sz w:val="22"/>
                <w:szCs w:val="22"/>
                <w:lang w:val="el-GR"/>
              </w:rPr>
              <w:t>3</w:t>
            </w:r>
            <w:r w:rsidR="00B30873">
              <w:rPr>
                <w:rFonts w:asciiTheme="minorHAnsi" w:hAnsiTheme="minorHAnsi"/>
                <w:sz w:val="22"/>
                <w:szCs w:val="22"/>
                <w:lang w:val="el-GR"/>
              </w:rPr>
              <w:t xml:space="preserve">. </w:t>
            </w:r>
            <w:r w:rsidR="00D23A9A" w:rsidRPr="00A722A8">
              <w:rPr>
                <w:rFonts w:asciiTheme="minorHAnsi" w:hAnsiTheme="minorHAnsi"/>
                <w:sz w:val="22"/>
                <w:szCs w:val="22"/>
                <w:lang w:val="el-GR"/>
              </w:rPr>
              <w:t xml:space="preserve">Δίνεται η δυνατότητα προσθήκης νέων εργασιών , </w:t>
            </w:r>
            <w:r w:rsidR="001E7AF9" w:rsidRPr="001E7AF9">
              <w:rPr>
                <w:rFonts w:asciiTheme="minorHAnsi" w:hAnsiTheme="minorHAnsi"/>
                <w:sz w:val="22"/>
                <w:szCs w:val="22"/>
                <w:lang w:val="el-GR"/>
              </w:rPr>
              <w:t>οι</w:t>
            </w:r>
            <w:r w:rsidR="001E7AF9">
              <w:rPr>
                <w:rFonts w:asciiTheme="minorHAnsi" w:hAnsiTheme="minorHAnsi"/>
                <w:sz w:val="22"/>
                <w:szCs w:val="22"/>
                <w:lang w:val="el-GR"/>
              </w:rPr>
              <w:t xml:space="preserve"> </w:t>
            </w:r>
            <w:r w:rsidR="001E7AF9" w:rsidRPr="001E7AF9">
              <w:rPr>
                <w:rFonts w:asciiTheme="minorHAnsi" w:hAnsiTheme="minorHAnsi"/>
                <w:sz w:val="22"/>
                <w:szCs w:val="22"/>
                <w:lang w:val="el-GR"/>
              </w:rPr>
              <w:t>οποίες θα προστεθούν στην ομάδα που ανήκουν είτε τέλος σε χωριστή εγγραφή</w:t>
            </w:r>
            <w:r w:rsidR="009C3816">
              <w:rPr>
                <w:rFonts w:asciiTheme="minorHAnsi" w:hAnsiTheme="minorHAnsi"/>
                <w:sz w:val="22"/>
                <w:szCs w:val="22"/>
                <w:lang w:val="el-GR"/>
              </w:rPr>
              <w:t>.</w:t>
            </w:r>
          </w:p>
        </w:tc>
      </w:tr>
      <w:tr w:rsidR="009C3816" w:rsidRPr="00985ACF" w:rsidTr="00773A39">
        <w:trPr>
          <w:trHeight w:val="702"/>
        </w:trPr>
        <w:tc>
          <w:tcPr>
            <w:tcW w:w="9781" w:type="dxa"/>
            <w:gridSpan w:val="3"/>
            <w:tcBorders>
              <w:top w:val="nil"/>
              <w:left w:val="nil"/>
              <w:bottom w:val="nil"/>
            </w:tcBorders>
            <w:shd w:val="clear" w:color="auto" w:fill="auto"/>
            <w:noWrap/>
            <w:vAlign w:val="bottom"/>
          </w:tcPr>
          <w:p w:rsidR="009C3816" w:rsidRDefault="009C3816" w:rsidP="00773A39">
            <w:pPr>
              <w:spacing w:line="240" w:lineRule="auto"/>
              <w:rPr>
                <w:rFonts w:asciiTheme="minorHAnsi" w:hAnsiTheme="minorHAnsi"/>
                <w:sz w:val="22"/>
                <w:szCs w:val="22"/>
                <w:lang w:val="el-GR"/>
              </w:rPr>
            </w:pPr>
            <w:r>
              <w:rPr>
                <w:rFonts w:asciiTheme="minorHAnsi" w:hAnsiTheme="minorHAnsi"/>
                <w:sz w:val="22"/>
                <w:szCs w:val="22"/>
                <w:lang w:val="el-GR"/>
              </w:rPr>
              <w:t xml:space="preserve">4. Για τις εργασίες που αφορούν τα σημεία 2 &amp; 3 </w:t>
            </w:r>
            <w:r w:rsidRPr="00A722A8">
              <w:rPr>
                <w:rFonts w:asciiTheme="minorHAnsi" w:hAnsiTheme="minorHAnsi"/>
                <w:sz w:val="22"/>
                <w:szCs w:val="22"/>
                <w:lang w:val="el-GR"/>
              </w:rPr>
              <w:t xml:space="preserve"> θα πρέπει να τεκμηριώνεται το εύλογο του κόστους</w:t>
            </w:r>
            <w:r>
              <w:rPr>
                <w:rFonts w:asciiTheme="minorHAnsi" w:hAnsiTheme="minorHAnsi"/>
                <w:sz w:val="22"/>
                <w:szCs w:val="22"/>
                <w:lang w:val="el-GR"/>
              </w:rPr>
              <w:t xml:space="preserve"> με αναλυτική τεχνική περιγραφή – αιτιολόγηση, υπάρχοντα σχέδια, ενδεχόμενες προσφορές κ.α.</w:t>
            </w:r>
            <w:r w:rsidR="00595F1C">
              <w:rPr>
                <w:rFonts w:asciiTheme="minorHAnsi" w:hAnsiTheme="minorHAnsi"/>
                <w:sz w:val="22"/>
                <w:szCs w:val="22"/>
                <w:lang w:val="el-GR"/>
              </w:rPr>
              <w:t xml:space="preserve"> και με την συμπλήρωση του παρακάτω πίνακα για κάθε τέτοια εργασία.</w:t>
            </w:r>
          </w:p>
        </w:tc>
      </w:tr>
    </w:tbl>
    <w:p w:rsidR="00D06047" w:rsidRPr="00537551" w:rsidRDefault="00D06047" w:rsidP="00537551">
      <w:pPr>
        <w:suppressAutoHyphens w:val="0"/>
        <w:spacing w:line="240" w:lineRule="auto"/>
        <w:jc w:val="left"/>
        <w:rPr>
          <w:rFonts w:asciiTheme="minorHAnsi" w:hAnsiTheme="minorHAnsi" w:cs="Tahoma"/>
          <w:sz w:val="16"/>
          <w:szCs w:val="16"/>
          <w:lang w:val="el-GR"/>
        </w:rPr>
      </w:pPr>
    </w:p>
    <w:p w:rsidR="000747C9" w:rsidRPr="009C3816" w:rsidRDefault="000747C9">
      <w:pPr>
        <w:rPr>
          <w:lang w:val="el-GR"/>
        </w:rPr>
      </w:pPr>
    </w:p>
    <w:tbl>
      <w:tblPr>
        <w:tblW w:w="9942" w:type="dxa"/>
        <w:tblInd w:w="-459" w:type="dxa"/>
        <w:tblLook w:val="04A0" w:firstRow="1" w:lastRow="0" w:firstColumn="1" w:lastColumn="0" w:noHBand="0" w:noVBand="1"/>
      </w:tblPr>
      <w:tblGrid>
        <w:gridCol w:w="1028"/>
        <w:gridCol w:w="1268"/>
        <w:gridCol w:w="990"/>
        <w:gridCol w:w="4601"/>
        <w:gridCol w:w="990"/>
        <w:gridCol w:w="1065"/>
      </w:tblGrid>
      <w:tr w:rsidR="00D06047" w:rsidRPr="00CB0C38" w:rsidTr="00537551">
        <w:trPr>
          <w:trHeight w:val="465"/>
        </w:trPr>
        <w:tc>
          <w:tcPr>
            <w:tcW w:w="1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ΟΜΑΔΑ ΕΡΓΑΣΙΩΝ</w:t>
            </w:r>
          </w:p>
        </w:tc>
        <w:tc>
          <w:tcPr>
            <w:tcW w:w="1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ΚΑΤΗΓΟΡΙΑ ΔΑΠΑΝΗΣ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Α/Α</w:t>
            </w:r>
          </w:p>
        </w:tc>
        <w:tc>
          <w:tcPr>
            <w:tcW w:w="46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ΕΙΔΟΣ ΕΡΓΑΣΙΑΣ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Μ.Μ.</w:t>
            </w:r>
          </w:p>
        </w:tc>
        <w:tc>
          <w:tcPr>
            <w:tcW w:w="10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ΤΙΜΗ ΜΟΝΑΔΟΣ</w:t>
            </w:r>
          </w:p>
        </w:tc>
      </w:tr>
      <w:tr w:rsidR="00D06047" w:rsidRPr="00CB0C38" w:rsidTr="00537551">
        <w:trPr>
          <w:trHeight w:val="285"/>
        </w:trPr>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6047" w:rsidRPr="0099202C" w:rsidRDefault="007726F1" w:rsidP="007A31D1">
            <w:pPr>
              <w:spacing w:line="240" w:lineRule="auto"/>
              <w:jc w:val="center"/>
              <w:rPr>
                <w:rFonts w:asciiTheme="minorHAnsi" w:hAnsiTheme="minorHAnsi"/>
                <w:b/>
                <w:bCs/>
                <w:sz w:val="18"/>
                <w:szCs w:val="18"/>
                <w:lang w:val="el-GR"/>
              </w:rPr>
            </w:pPr>
            <w:r w:rsidRPr="0099202C">
              <w:rPr>
                <w:rFonts w:asciiTheme="minorHAnsi" w:hAnsiTheme="minorHAnsi"/>
                <w:b/>
                <w:bCs/>
                <w:sz w:val="18"/>
                <w:szCs w:val="18"/>
                <w:lang w:val="el-GR"/>
              </w:rPr>
              <w:t>….</w:t>
            </w:r>
          </w:p>
        </w:tc>
        <w:tc>
          <w:tcPr>
            <w:tcW w:w="1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6047" w:rsidRPr="0099202C" w:rsidRDefault="007726F1" w:rsidP="007A31D1">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4601"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1065"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r>
      <w:tr w:rsidR="001E7AF9" w:rsidRPr="00CB0C38" w:rsidTr="00537551">
        <w:trPr>
          <w:trHeight w:val="285"/>
        </w:trPr>
        <w:tc>
          <w:tcPr>
            <w:tcW w:w="994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7AF9" w:rsidRPr="0099202C" w:rsidRDefault="001E7AF9" w:rsidP="001E7AF9">
            <w:pPr>
              <w:spacing w:line="240" w:lineRule="auto"/>
              <w:jc w:val="left"/>
              <w:rPr>
                <w:rFonts w:asciiTheme="minorHAnsi" w:hAnsiTheme="minorHAnsi"/>
                <w:sz w:val="18"/>
                <w:szCs w:val="18"/>
                <w:lang w:val="el-GR"/>
              </w:rPr>
            </w:pPr>
            <w:r>
              <w:rPr>
                <w:rFonts w:asciiTheme="minorHAnsi" w:hAnsiTheme="minorHAnsi"/>
                <w:sz w:val="18"/>
                <w:szCs w:val="18"/>
                <w:lang w:val="el-GR"/>
              </w:rPr>
              <w:t>ΑΙΤΙΟΛΟΓΗΣΗ</w:t>
            </w:r>
          </w:p>
        </w:tc>
      </w:tr>
      <w:tr w:rsidR="007726F1" w:rsidRPr="00CB0C38" w:rsidTr="00595F1C">
        <w:trPr>
          <w:trHeight w:val="2656"/>
        </w:trPr>
        <w:tc>
          <w:tcPr>
            <w:tcW w:w="9942"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7726F1" w:rsidRPr="00CB0C38" w:rsidRDefault="007726F1" w:rsidP="001E7AF9">
            <w:pPr>
              <w:spacing w:line="240" w:lineRule="auto"/>
              <w:rPr>
                <w:rFonts w:asciiTheme="minorHAnsi" w:hAnsiTheme="minorHAnsi"/>
                <w:sz w:val="18"/>
                <w:szCs w:val="18"/>
              </w:rPr>
            </w:pPr>
          </w:p>
        </w:tc>
      </w:tr>
      <w:tr w:rsidR="00A722A8" w:rsidRPr="00CB0C38" w:rsidTr="00537551">
        <w:trPr>
          <w:trHeight w:val="465"/>
        </w:trPr>
        <w:tc>
          <w:tcPr>
            <w:tcW w:w="1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ΟΜΑΔΑ ΕΡΓΑΣΙΩΝ</w:t>
            </w:r>
          </w:p>
        </w:tc>
        <w:tc>
          <w:tcPr>
            <w:tcW w:w="1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ΚΑΤΗΓΟΡΙΑ ΔΑΠΑΝΗΣ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Α/Α</w:t>
            </w:r>
          </w:p>
        </w:tc>
        <w:tc>
          <w:tcPr>
            <w:tcW w:w="46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ΕΙΔΟΣ ΕΡΓΑΣΙΑΣ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Μ.Μ.</w:t>
            </w:r>
          </w:p>
        </w:tc>
        <w:tc>
          <w:tcPr>
            <w:tcW w:w="10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ΤΙΜΗ ΜΟΝΑΔΟΣ</w:t>
            </w:r>
          </w:p>
        </w:tc>
      </w:tr>
      <w:tr w:rsidR="007726F1" w:rsidRPr="007726F1" w:rsidTr="00537551">
        <w:trPr>
          <w:trHeight w:val="285"/>
        </w:trPr>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26F1" w:rsidRPr="0099202C" w:rsidRDefault="007726F1" w:rsidP="00810567">
            <w:pPr>
              <w:spacing w:line="240" w:lineRule="auto"/>
              <w:jc w:val="center"/>
              <w:rPr>
                <w:rFonts w:asciiTheme="minorHAnsi" w:hAnsiTheme="minorHAnsi"/>
                <w:b/>
                <w:bCs/>
                <w:sz w:val="18"/>
                <w:szCs w:val="18"/>
                <w:lang w:val="el-GR"/>
              </w:rPr>
            </w:pPr>
            <w:r w:rsidRPr="0099202C">
              <w:rPr>
                <w:rFonts w:asciiTheme="minorHAnsi" w:hAnsiTheme="minorHAnsi"/>
                <w:b/>
                <w:bCs/>
                <w:sz w:val="18"/>
                <w:szCs w:val="18"/>
                <w:lang w:val="el-GR"/>
              </w:rPr>
              <w:t>….</w:t>
            </w:r>
          </w:p>
        </w:tc>
        <w:tc>
          <w:tcPr>
            <w:tcW w:w="1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26F1" w:rsidRPr="0099202C" w:rsidRDefault="007726F1" w:rsidP="00810567">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4601"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1065"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r>
      <w:tr w:rsidR="001E7AF9" w:rsidRPr="00CB0C38" w:rsidTr="00537551">
        <w:trPr>
          <w:trHeight w:val="285"/>
        </w:trPr>
        <w:tc>
          <w:tcPr>
            <w:tcW w:w="994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7AF9" w:rsidRPr="0099202C" w:rsidRDefault="001E7AF9" w:rsidP="00773A39">
            <w:pPr>
              <w:spacing w:line="240" w:lineRule="auto"/>
              <w:jc w:val="left"/>
              <w:rPr>
                <w:rFonts w:asciiTheme="minorHAnsi" w:hAnsiTheme="minorHAnsi"/>
                <w:sz w:val="18"/>
                <w:szCs w:val="18"/>
                <w:lang w:val="el-GR"/>
              </w:rPr>
            </w:pPr>
            <w:r>
              <w:rPr>
                <w:rFonts w:asciiTheme="minorHAnsi" w:hAnsiTheme="minorHAnsi"/>
                <w:sz w:val="18"/>
                <w:szCs w:val="18"/>
                <w:lang w:val="el-GR"/>
              </w:rPr>
              <w:t>ΑΙΤΙΟΛΟΓΗΣΗ</w:t>
            </w:r>
          </w:p>
        </w:tc>
      </w:tr>
      <w:tr w:rsidR="007726F1" w:rsidRPr="007726F1" w:rsidTr="00595F1C">
        <w:trPr>
          <w:trHeight w:val="3542"/>
        </w:trPr>
        <w:tc>
          <w:tcPr>
            <w:tcW w:w="9942"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7726F1" w:rsidRDefault="007726F1" w:rsidP="003D1930">
            <w:pPr>
              <w:spacing w:line="240" w:lineRule="auto"/>
              <w:jc w:val="left"/>
              <w:rPr>
                <w:rFonts w:asciiTheme="minorHAnsi" w:hAnsiTheme="minorHAnsi"/>
                <w:sz w:val="18"/>
                <w:szCs w:val="18"/>
                <w:lang w:val="el-GR"/>
              </w:rPr>
            </w:pPr>
          </w:p>
        </w:tc>
      </w:tr>
    </w:tbl>
    <w:p w:rsidR="000747C9" w:rsidRDefault="00773A39">
      <w:pPr>
        <w:sectPr w:rsidR="000747C9" w:rsidSect="00F931A8">
          <w:headerReference w:type="default" r:id="rId14"/>
          <w:footerReference w:type="default" r:id="rId15"/>
          <w:pgSz w:w="11907" w:h="16840" w:code="9"/>
          <w:pgMar w:top="1111" w:right="1134" w:bottom="1134" w:left="1701" w:header="567" w:footer="1298" w:gutter="0"/>
          <w:cols w:space="720"/>
          <w:titlePg/>
        </w:sectPr>
      </w:pPr>
      <w:r>
        <w:br w:type="page"/>
      </w:r>
    </w:p>
    <w:tbl>
      <w:tblPr>
        <w:tblW w:w="15451" w:type="dxa"/>
        <w:tblInd w:w="-459" w:type="dxa"/>
        <w:tblLook w:val="04A0" w:firstRow="1" w:lastRow="0" w:firstColumn="1" w:lastColumn="0" w:noHBand="0" w:noVBand="1"/>
      </w:tblPr>
      <w:tblGrid>
        <w:gridCol w:w="1195"/>
        <w:gridCol w:w="14256"/>
      </w:tblGrid>
      <w:tr w:rsidR="001E7AF9" w:rsidRPr="00985ACF" w:rsidTr="00286B68">
        <w:trPr>
          <w:trHeight w:val="480"/>
        </w:trPr>
        <w:tc>
          <w:tcPr>
            <w:tcW w:w="1195"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rsidR="001E7AF9" w:rsidRPr="00A722A8" w:rsidRDefault="001E7AF9" w:rsidP="00773A39">
            <w:pPr>
              <w:spacing w:line="240" w:lineRule="auto"/>
              <w:rPr>
                <w:rFonts w:asciiTheme="minorHAnsi" w:hAnsiTheme="minorHAnsi"/>
                <w:b/>
                <w:bCs/>
                <w:sz w:val="22"/>
                <w:szCs w:val="22"/>
                <w:lang w:val="el-GR"/>
              </w:rPr>
            </w:pPr>
            <w:r>
              <w:rPr>
                <w:rFonts w:asciiTheme="minorHAnsi" w:hAnsiTheme="minorHAnsi"/>
                <w:b/>
                <w:bCs/>
                <w:sz w:val="22"/>
                <w:szCs w:val="22"/>
                <w:lang w:val="el-GR"/>
              </w:rPr>
              <w:t>18</w:t>
            </w:r>
            <w:r w:rsidRPr="0093432B">
              <w:rPr>
                <w:rFonts w:asciiTheme="minorHAnsi" w:hAnsiTheme="minorHAnsi"/>
                <w:b/>
                <w:bCs/>
                <w:sz w:val="22"/>
                <w:szCs w:val="22"/>
                <w:lang w:val="el-GR"/>
              </w:rPr>
              <w:t>.2</w:t>
            </w:r>
            <w:r w:rsidRPr="0093432B">
              <w:rPr>
                <w:rFonts w:asciiTheme="minorHAnsi" w:hAnsiTheme="minorHAnsi"/>
                <w:b/>
                <w:bCs/>
                <w:sz w:val="22"/>
                <w:szCs w:val="22"/>
                <w:lang w:val="en-US"/>
              </w:rPr>
              <w:t xml:space="preserve"> </w:t>
            </w:r>
          </w:p>
        </w:tc>
        <w:tc>
          <w:tcPr>
            <w:tcW w:w="14256" w:type="dxa"/>
            <w:tcBorders>
              <w:top w:val="single" w:sz="4" w:space="0" w:color="auto"/>
              <w:left w:val="single" w:sz="4" w:space="0" w:color="auto"/>
              <w:bottom w:val="single" w:sz="4" w:space="0" w:color="auto"/>
              <w:right w:val="single" w:sz="4" w:space="0" w:color="auto"/>
            </w:tcBorders>
            <w:shd w:val="clear" w:color="auto" w:fill="D9D9D9"/>
            <w:vAlign w:val="center"/>
          </w:tcPr>
          <w:p w:rsidR="001E7AF9" w:rsidRPr="0093432B" w:rsidRDefault="001E7AF9" w:rsidP="008C745C">
            <w:pPr>
              <w:spacing w:line="240" w:lineRule="auto"/>
              <w:rPr>
                <w:rFonts w:asciiTheme="minorHAnsi" w:hAnsiTheme="minorHAnsi"/>
                <w:b/>
                <w:bCs/>
                <w:sz w:val="22"/>
                <w:szCs w:val="22"/>
                <w:lang w:val="el-GR"/>
              </w:rPr>
            </w:pPr>
            <w:r w:rsidRPr="001E7AF9">
              <w:rPr>
                <w:rFonts w:asciiTheme="minorHAnsi" w:hAnsiTheme="minorHAnsi"/>
                <w:b/>
                <w:bCs/>
                <w:sz w:val="22"/>
                <w:szCs w:val="22"/>
                <w:lang w:val="el-GR"/>
              </w:rPr>
              <w:t>ΠΙΝΑΚΑΣ ΠΡΟΫΠΟΛΟΓΙΣΜΟΥ</w:t>
            </w:r>
            <w:r w:rsidR="008C745C">
              <w:rPr>
                <w:rFonts w:asciiTheme="minorHAnsi" w:hAnsiTheme="minorHAnsi"/>
                <w:b/>
                <w:bCs/>
                <w:sz w:val="22"/>
                <w:szCs w:val="22"/>
                <w:lang w:val="el-GR"/>
              </w:rPr>
              <w:t xml:space="preserve">  ΚΑΤΗΓΟΡΙΩΝ </w:t>
            </w:r>
            <w:r w:rsidR="008C745C" w:rsidRPr="001E7AF9">
              <w:rPr>
                <w:rFonts w:asciiTheme="minorHAnsi" w:hAnsiTheme="minorHAnsi"/>
                <w:b/>
                <w:bCs/>
                <w:sz w:val="22"/>
                <w:szCs w:val="22"/>
                <w:lang w:val="el-GR"/>
              </w:rPr>
              <w:t>ΔΑΠΑΝΩΝ ΤΗΣ</w:t>
            </w:r>
            <w:r w:rsidRPr="001E7AF9">
              <w:rPr>
                <w:rFonts w:asciiTheme="minorHAnsi" w:hAnsiTheme="minorHAnsi"/>
                <w:b/>
                <w:bCs/>
                <w:sz w:val="22"/>
                <w:szCs w:val="22"/>
                <w:lang w:val="el-GR"/>
              </w:rPr>
              <w:t xml:space="preserve"> ΠΡΑΞΗΣ </w:t>
            </w:r>
            <w:r w:rsidR="008C745C">
              <w:rPr>
                <w:rFonts w:asciiTheme="minorHAnsi" w:hAnsiTheme="minorHAnsi"/>
                <w:b/>
                <w:bCs/>
                <w:sz w:val="22"/>
                <w:szCs w:val="22"/>
                <w:lang w:val="el-GR"/>
              </w:rPr>
              <w:t xml:space="preserve">– ΧΡΟΝΟΔΙΑΓΡΑΜΜΑ ΥΛΟΠΟΙΗΣΗΣ ΤΗΣ </w:t>
            </w:r>
            <w:r w:rsidRPr="001E7AF9">
              <w:rPr>
                <w:rFonts w:asciiTheme="minorHAnsi" w:hAnsiTheme="minorHAnsi"/>
                <w:b/>
                <w:bCs/>
                <w:sz w:val="22"/>
                <w:szCs w:val="22"/>
                <w:lang w:val="el-GR"/>
              </w:rPr>
              <w:t>ΠΡΟΤΕΙΝΟΜΕΝΗΣ  ΠΡΑΞΗΣ</w:t>
            </w:r>
          </w:p>
        </w:tc>
      </w:tr>
      <w:tr w:rsidR="001E7AF9" w:rsidRPr="00985ACF" w:rsidTr="00286B68">
        <w:trPr>
          <w:trHeight w:val="480"/>
        </w:trPr>
        <w:tc>
          <w:tcPr>
            <w:tcW w:w="15451" w:type="dxa"/>
            <w:gridSpan w:val="2"/>
            <w:tcBorders>
              <w:top w:val="single" w:sz="4" w:space="0" w:color="auto"/>
            </w:tcBorders>
            <w:shd w:val="clear" w:color="auto" w:fill="FFFFFF" w:themeFill="background1"/>
            <w:noWrap/>
            <w:vAlign w:val="center"/>
          </w:tcPr>
          <w:p w:rsidR="001E7AF9" w:rsidRPr="001E7AF9" w:rsidRDefault="001E7AF9" w:rsidP="001E7AF9">
            <w:pPr>
              <w:spacing w:line="240" w:lineRule="auto"/>
              <w:rPr>
                <w:rFonts w:asciiTheme="minorHAnsi" w:hAnsiTheme="minorHAnsi"/>
                <w:b/>
                <w:bCs/>
                <w:sz w:val="22"/>
                <w:szCs w:val="22"/>
                <w:lang w:val="el-GR"/>
              </w:rPr>
            </w:pPr>
          </w:p>
        </w:tc>
      </w:tr>
    </w:tbl>
    <w:p w:rsidR="00491360" w:rsidRPr="00491360" w:rsidRDefault="00491360">
      <w:pPr>
        <w:rPr>
          <w:sz w:val="16"/>
          <w:szCs w:val="16"/>
          <w:lang w:val="el-GR"/>
        </w:rPr>
      </w:pPr>
    </w:p>
    <w:tbl>
      <w:tblPr>
        <w:tblW w:w="15499" w:type="dxa"/>
        <w:tblInd w:w="-459" w:type="dxa"/>
        <w:tblLook w:val="04A0" w:firstRow="1" w:lastRow="0" w:firstColumn="1" w:lastColumn="0" w:noHBand="0" w:noVBand="1"/>
      </w:tblPr>
      <w:tblGrid>
        <w:gridCol w:w="702"/>
        <w:gridCol w:w="3391"/>
        <w:gridCol w:w="1574"/>
        <w:gridCol w:w="1134"/>
        <w:gridCol w:w="1558"/>
        <w:gridCol w:w="1190"/>
        <w:gridCol w:w="1190"/>
        <w:gridCol w:w="1190"/>
        <w:gridCol w:w="1190"/>
        <w:gridCol w:w="1190"/>
        <w:gridCol w:w="1190"/>
      </w:tblGrid>
      <w:tr w:rsidR="00286B68" w:rsidRPr="00286B68" w:rsidTr="001D5CF6">
        <w:trPr>
          <w:trHeight w:val="300"/>
        </w:trPr>
        <w:tc>
          <w:tcPr>
            <w:tcW w:w="703" w:type="dxa"/>
            <w:vMerge w:val="restart"/>
            <w:tcBorders>
              <w:top w:val="nil"/>
              <w:left w:val="single" w:sz="4" w:space="0" w:color="808080"/>
              <w:right w:val="single" w:sz="4" w:space="0" w:color="808080"/>
            </w:tcBorders>
            <w:shd w:val="clear" w:color="auto" w:fill="BFBFBF" w:themeFill="background1" w:themeFillShade="BF"/>
            <w:vAlign w:val="center"/>
          </w:tcPr>
          <w:p w:rsidR="00286B68" w:rsidRPr="00D86D8B" w:rsidRDefault="00286B68" w:rsidP="00491360">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Α/Α</w:t>
            </w:r>
          </w:p>
        </w:tc>
        <w:tc>
          <w:tcPr>
            <w:tcW w:w="3402" w:type="dxa"/>
            <w:vMerge w:val="restart"/>
            <w:tcBorders>
              <w:top w:val="nil"/>
              <w:left w:val="nil"/>
              <w:right w:val="single" w:sz="4" w:space="0" w:color="808080"/>
            </w:tcBorders>
            <w:shd w:val="clear" w:color="auto" w:fill="BFBFBF" w:themeFill="background1" w:themeFillShade="BF"/>
            <w:vAlign w:val="center"/>
          </w:tcPr>
          <w:p w:rsidR="00286B68" w:rsidRPr="00D86D8B" w:rsidRDefault="00286B68" w:rsidP="00491360">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ΚΑΤΗΓΟΡΙΑ ΔΑΠΑΝΗΣ</w:t>
            </w:r>
            <w:r>
              <w:rPr>
                <w:rFonts w:asciiTheme="minorHAnsi" w:hAnsiTheme="minorHAnsi" w:cs="Tahoma"/>
                <w:b/>
                <w:bCs/>
                <w:sz w:val="22"/>
                <w:szCs w:val="22"/>
                <w:lang w:val="el-GR"/>
              </w:rPr>
              <w:t xml:space="preserve"> (Συμπληρώνεται κατά περίπτωση</w:t>
            </w:r>
            <w:r w:rsidR="00CC58B0">
              <w:rPr>
                <w:rFonts w:asciiTheme="minorHAnsi" w:hAnsiTheme="minorHAnsi" w:cs="Tahoma"/>
                <w:b/>
                <w:bCs/>
                <w:sz w:val="22"/>
                <w:szCs w:val="22"/>
                <w:lang w:val="el-GR"/>
              </w:rPr>
              <w:t xml:space="preserve"> σύμφωνα με τις επιλέξιμες κατηγορίες ανά </w:t>
            </w:r>
            <w:proofErr w:type="spellStart"/>
            <w:r w:rsidR="00CC58B0">
              <w:rPr>
                <w:rFonts w:asciiTheme="minorHAnsi" w:hAnsiTheme="minorHAnsi" w:cs="Tahoma"/>
                <w:b/>
                <w:bCs/>
                <w:sz w:val="22"/>
                <w:szCs w:val="22"/>
                <w:lang w:val="el-GR"/>
              </w:rPr>
              <w:t>υποδράση</w:t>
            </w:r>
            <w:proofErr w:type="spellEnd"/>
            <w:r w:rsidR="00CC58B0">
              <w:rPr>
                <w:rFonts w:asciiTheme="minorHAnsi" w:hAnsiTheme="minorHAnsi" w:cs="Tahoma"/>
                <w:b/>
                <w:bCs/>
                <w:sz w:val="22"/>
                <w:szCs w:val="22"/>
                <w:lang w:val="el-GR"/>
              </w:rPr>
              <w:t xml:space="preserve"> όπως δηλώνονται στο ΠΣΚΕ</w:t>
            </w:r>
            <w:r>
              <w:rPr>
                <w:rFonts w:asciiTheme="minorHAnsi" w:hAnsiTheme="minorHAnsi" w:cs="Tahoma"/>
                <w:b/>
                <w:bCs/>
                <w:sz w:val="22"/>
                <w:szCs w:val="22"/>
                <w:lang w:val="el-GR"/>
              </w:rPr>
              <w:t>)</w:t>
            </w:r>
          </w:p>
        </w:tc>
        <w:tc>
          <w:tcPr>
            <w:tcW w:w="1574" w:type="dxa"/>
            <w:vMerge w:val="restart"/>
            <w:tcBorders>
              <w:top w:val="nil"/>
              <w:left w:val="nil"/>
              <w:right w:val="single" w:sz="4" w:space="0" w:color="808080"/>
            </w:tcBorders>
            <w:shd w:val="clear" w:color="auto" w:fill="BFBFBF" w:themeFill="background1" w:themeFillShade="BF"/>
            <w:vAlign w:val="center"/>
          </w:tcPr>
          <w:p w:rsidR="00286B68" w:rsidRDefault="00286B68" w:rsidP="00491360">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ΚΟΣΤΟΣ</w:t>
            </w:r>
          </w:p>
        </w:tc>
        <w:tc>
          <w:tcPr>
            <w:tcW w:w="1134" w:type="dxa"/>
            <w:vMerge w:val="restart"/>
            <w:tcBorders>
              <w:top w:val="nil"/>
              <w:left w:val="nil"/>
              <w:right w:val="single" w:sz="4" w:space="0" w:color="808080"/>
            </w:tcBorders>
            <w:shd w:val="clear" w:color="auto" w:fill="BFBFBF" w:themeFill="background1" w:themeFillShade="BF"/>
            <w:vAlign w:val="center"/>
          </w:tcPr>
          <w:p w:rsidR="00286B68" w:rsidRPr="00D86D8B" w:rsidRDefault="00286B68" w:rsidP="00491360">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ΦΠΑ</w:t>
            </w:r>
            <w:r w:rsidRPr="00B037D0">
              <w:rPr>
                <w:rFonts w:asciiTheme="minorHAnsi" w:hAnsiTheme="minorHAnsi" w:cs="Tahoma"/>
                <w:b/>
                <w:bCs/>
                <w:sz w:val="22"/>
                <w:szCs w:val="22"/>
                <w:lang w:val="el-GR"/>
              </w:rPr>
              <w:t>*</w:t>
            </w:r>
          </w:p>
        </w:tc>
        <w:tc>
          <w:tcPr>
            <w:tcW w:w="1558" w:type="dxa"/>
            <w:vMerge w:val="restart"/>
            <w:tcBorders>
              <w:top w:val="nil"/>
              <w:left w:val="nil"/>
              <w:right w:val="single" w:sz="4" w:space="0" w:color="808080"/>
            </w:tcBorders>
            <w:shd w:val="clear" w:color="auto" w:fill="BFBFBF" w:themeFill="background1" w:themeFillShade="BF"/>
            <w:vAlign w:val="center"/>
          </w:tcPr>
          <w:p w:rsidR="00286B68" w:rsidRPr="00D86D8B" w:rsidRDefault="00286B68" w:rsidP="00286B68">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 xml:space="preserve">ΣΥΝΟΛΙΚΟ </w:t>
            </w:r>
            <w:r>
              <w:rPr>
                <w:rFonts w:asciiTheme="minorHAnsi" w:hAnsiTheme="minorHAnsi" w:cs="Tahoma"/>
                <w:b/>
                <w:bCs/>
                <w:sz w:val="22"/>
                <w:szCs w:val="22"/>
                <w:lang w:val="el-GR"/>
              </w:rPr>
              <w:t>ΚΟΣΤΟΣ</w:t>
            </w:r>
          </w:p>
        </w:tc>
        <w:tc>
          <w:tcPr>
            <w:tcW w:w="7128" w:type="dxa"/>
            <w:gridSpan w:val="6"/>
            <w:tcBorders>
              <w:top w:val="nil"/>
              <w:left w:val="nil"/>
              <w:bottom w:val="single" w:sz="4" w:space="0" w:color="808080"/>
              <w:right w:val="single" w:sz="4" w:space="0" w:color="808080"/>
            </w:tcBorders>
            <w:shd w:val="clear" w:color="auto" w:fill="BFBFBF" w:themeFill="background1" w:themeFillShade="BF"/>
          </w:tcPr>
          <w:p w:rsidR="00286B68" w:rsidRPr="00D86D8B" w:rsidRDefault="00286B68" w:rsidP="00491360">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ΚΑΤΑΝΟΜΗ ΠΡΟΥΠΟΛΟΓΙΣΜΟΥ ΑΝΑ ΕΞΑΜΗΝΟ</w:t>
            </w:r>
          </w:p>
        </w:tc>
      </w:tr>
      <w:tr w:rsidR="001D5CF6" w:rsidRPr="007D3810" w:rsidTr="001D5CF6">
        <w:trPr>
          <w:trHeight w:val="300"/>
        </w:trPr>
        <w:tc>
          <w:tcPr>
            <w:tcW w:w="703" w:type="dxa"/>
            <w:vMerge/>
            <w:tcBorders>
              <w:left w:val="single" w:sz="4" w:space="0" w:color="808080"/>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3402"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1574"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1134"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B037D0" w:rsidRDefault="001D5CF6" w:rsidP="001D5CF6">
            <w:pPr>
              <w:spacing w:line="240" w:lineRule="auto"/>
              <w:jc w:val="center"/>
              <w:rPr>
                <w:rFonts w:asciiTheme="minorHAnsi" w:hAnsiTheme="minorHAnsi" w:cs="Tahoma"/>
                <w:b/>
                <w:bCs/>
                <w:sz w:val="22"/>
                <w:szCs w:val="22"/>
                <w:lang w:val="el-GR"/>
              </w:rPr>
            </w:pPr>
          </w:p>
        </w:tc>
        <w:tc>
          <w:tcPr>
            <w:tcW w:w="1558"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Α ΕΞΑΜΗΝΟ 20….</w:t>
            </w: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Β ΕΞΑΜΗΝΟ 20….</w:t>
            </w: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Γ ΕΞΑΜΗΝΟ 20….</w:t>
            </w: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Δ ΕΞΑΜΗΝΟ 20….</w:t>
            </w:r>
          </w:p>
        </w:tc>
        <w:tc>
          <w:tcPr>
            <w:tcW w:w="1184"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Ε ΕΞΑΜΗΝΟ 20….</w:t>
            </w:r>
          </w:p>
        </w:tc>
        <w:tc>
          <w:tcPr>
            <w:tcW w:w="1184"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ΣΤ ΕΞΑΜΗΝΟ 20….</w:t>
            </w:r>
          </w:p>
        </w:tc>
      </w:tr>
      <w:tr w:rsidR="00286B68" w:rsidRPr="007D3810" w:rsidTr="001D5CF6">
        <w:trPr>
          <w:trHeight w:val="450"/>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50"/>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50"/>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501"/>
        </w:trPr>
        <w:tc>
          <w:tcPr>
            <w:tcW w:w="4105"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ΣΥΝΟΛΙΚΟΣ ΠΡΟΥΠΟΛΟΓΙΣΜΟΣ ΠΡΑΞΗΣ</w:t>
            </w:r>
          </w:p>
        </w:tc>
        <w:tc>
          <w:tcPr>
            <w:tcW w:w="1574" w:type="dxa"/>
            <w:tcBorders>
              <w:top w:val="single" w:sz="4" w:space="0" w:color="808080"/>
              <w:left w:val="nil"/>
              <w:bottom w:val="single" w:sz="4" w:space="0" w:color="808080"/>
              <w:right w:val="single" w:sz="4" w:space="0" w:color="808080"/>
            </w:tcBorders>
            <w:shd w:val="clear" w:color="auto" w:fill="BFBFBF" w:themeFill="background1" w:themeFillShade="BF"/>
            <w:noWrap/>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0,00</w:t>
            </w:r>
          </w:p>
        </w:tc>
        <w:tc>
          <w:tcPr>
            <w:tcW w:w="1134" w:type="dxa"/>
            <w:tcBorders>
              <w:top w:val="single" w:sz="4" w:space="0" w:color="808080"/>
              <w:left w:val="nil"/>
              <w:bottom w:val="single" w:sz="4" w:space="0" w:color="808080"/>
              <w:right w:val="single" w:sz="4" w:space="0" w:color="808080"/>
            </w:tcBorders>
            <w:shd w:val="clear" w:color="auto" w:fill="BFBFBF" w:themeFill="background1" w:themeFillShade="BF"/>
            <w:noWrap/>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0,00</w:t>
            </w:r>
          </w:p>
        </w:tc>
        <w:tc>
          <w:tcPr>
            <w:tcW w:w="1558" w:type="dxa"/>
            <w:tcBorders>
              <w:top w:val="single" w:sz="4" w:space="0" w:color="808080"/>
              <w:left w:val="nil"/>
              <w:bottom w:val="single" w:sz="4" w:space="0" w:color="808080"/>
              <w:right w:val="single" w:sz="4" w:space="0" w:color="808080"/>
            </w:tcBorders>
            <w:shd w:val="clear" w:color="auto" w:fill="BFBFBF" w:themeFill="background1" w:themeFillShade="BF"/>
            <w:noWrap/>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0,00</w:t>
            </w:r>
          </w:p>
        </w:tc>
        <w:tc>
          <w:tcPr>
            <w:tcW w:w="1190"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90"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90" w:type="dxa"/>
            <w:tcBorders>
              <w:top w:val="single" w:sz="4" w:space="0" w:color="808080"/>
              <w:left w:val="nil"/>
              <w:bottom w:val="single" w:sz="4" w:space="0" w:color="808080"/>
              <w:right w:val="nil"/>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90"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84"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84"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r>
    </w:tbl>
    <w:p w:rsidR="004F6A8B" w:rsidRDefault="004F6A8B" w:rsidP="00286B68">
      <w:pPr>
        <w:spacing w:line="240" w:lineRule="auto"/>
        <w:rPr>
          <w:sz w:val="22"/>
          <w:szCs w:val="22"/>
          <w:lang w:val="el-GR"/>
        </w:rPr>
      </w:pPr>
    </w:p>
    <w:p w:rsidR="00286B68" w:rsidRPr="00F1016C" w:rsidRDefault="00286B68" w:rsidP="00286B68">
      <w:pPr>
        <w:spacing w:line="240" w:lineRule="auto"/>
        <w:rPr>
          <w:rFonts w:asciiTheme="minorHAnsi" w:hAnsiTheme="minorHAnsi"/>
          <w:sz w:val="22"/>
          <w:szCs w:val="22"/>
          <w:lang w:val="el-GR"/>
        </w:rPr>
      </w:pPr>
      <w:r w:rsidRPr="00F1016C">
        <w:rPr>
          <w:sz w:val="22"/>
          <w:szCs w:val="22"/>
          <w:lang w:val="el-GR"/>
        </w:rPr>
        <w:t>*Η στήλη ΦΠΑ συμπληρώνεται μόνο στην περίπτωση που αυτό είναι επιλέξιμος. Ο φόρος προστιθέμενης αξίας, είναι επιλέξιμος, κατά το μέρος που δεν είναι ανακτήσιμος δυνάμει της εθνικής νομοθεσίας για τον ΦΠΑ</w:t>
      </w:r>
    </w:p>
    <w:p w:rsidR="00286B68" w:rsidRPr="00286B68" w:rsidRDefault="00286B68" w:rsidP="00286B68">
      <w:pPr>
        <w:rPr>
          <w:rFonts w:asciiTheme="minorHAnsi" w:hAnsiTheme="minorHAnsi"/>
          <w:sz w:val="22"/>
          <w:szCs w:val="22"/>
          <w:highlight w:val="yellow"/>
          <w:lang w:val="el-GR"/>
        </w:rPr>
        <w:sectPr w:rsidR="00286B68" w:rsidRPr="00286B68" w:rsidSect="00286B68">
          <w:pgSz w:w="16840" w:h="11907" w:orient="landscape" w:code="9"/>
          <w:pgMar w:top="1701" w:right="1111" w:bottom="1134" w:left="1134" w:header="567" w:footer="1298" w:gutter="0"/>
          <w:cols w:space="720"/>
          <w:titlePg/>
        </w:sectPr>
      </w:pPr>
    </w:p>
    <w:p w:rsidR="00491360" w:rsidRDefault="00491360" w:rsidP="00491360">
      <w:pPr>
        <w:spacing w:line="240" w:lineRule="auto"/>
        <w:rPr>
          <w:rFonts w:asciiTheme="minorHAnsi" w:hAnsiTheme="minorHAnsi"/>
          <w:b/>
          <w:bCs/>
          <w:sz w:val="22"/>
          <w:szCs w:val="22"/>
          <w:highlight w:val="yellow"/>
          <w:lang w:val="el-GR"/>
        </w:rPr>
      </w:pPr>
    </w:p>
    <w:tbl>
      <w:tblPr>
        <w:tblW w:w="9931" w:type="dxa"/>
        <w:tblInd w:w="-459" w:type="dxa"/>
        <w:tblLook w:val="04A0" w:firstRow="1" w:lastRow="0" w:firstColumn="1" w:lastColumn="0" w:noHBand="0" w:noVBand="1"/>
      </w:tblPr>
      <w:tblGrid>
        <w:gridCol w:w="1195"/>
        <w:gridCol w:w="8736"/>
      </w:tblGrid>
      <w:tr w:rsidR="00B30873" w:rsidRPr="007D3810" w:rsidTr="00936B68">
        <w:trPr>
          <w:trHeight w:val="480"/>
        </w:trPr>
        <w:tc>
          <w:tcPr>
            <w:tcW w:w="1195"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rsidR="00B30873" w:rsidRPr="00A722A8" w:rsidRDefault="00B30873" w:rsidP="00964413">
            <w:pPr>
              <w:spacing w:line="240" w:lineRule="auto"/>
              <w:jc w:val="left"/>
              <w:rPr>
                <w:rFonts w:asciiTheme="minorHAnsi" w:hAnsiTheme="minorHAnsi"/>
                <w:b/>
                <w:bCs/>
                <w:sz w:val="22"/>
                <w:szCs w:val="22"/>
                <w:lang w:val="el-GR"/>
              </w:rPr>
            </w:pPr>
            <w:r>
              <w:rPr>
                <w:rFonts w:asciiTheme="minorHAnsi" w:hAnsiTheme="minorHAnsi"/>
                <w:b/>
                <w:bCs/>
                <w:sz w:val="22"/>
                <w:szCs w:val="22"/>
                <w:lang w:val="el-GR"/>
              </w:rPr>
              <w:t>18</w:t>
            </w:r>
            <w:r w:rsidR="004F6A8B">
              <w:rPr>
                <w:rFonts w:asciiTheme="minorHAnsi" w:hAnsiTheme="minorHAnsi"/>
                <w:b/>
                <w:bCs/>
                <w:sz w:val="22"/>
                <w:szCs w:val="22"/>
                <w:lang w:val="el-GR"/>
              </w:rPr>
              <w:t>.3</w:t>
            </w:r>
          </w:p>
        </w:tc>
        <w:tc>
          <w:tcPr>
            <w:tcW w:w="8736" w:type="dxa"/>
            <w:tcBorders>
              <w:top w:val="single" w:sz="4" w:space="0" w:color="auto"/>
              <w:left w:val="single" w:sz="4" w:space="0" w:color="auto"/>
              <w:bottom w:val="single" w:sz="4" w:space="0" w:color="auto"/>
              <w:right w:val="single" w:sz="4" w:space="0" w:color="auto"/>
            </w:tcBorders>
            <w:shd w:val="clear" w:color="auto" w:fill="D9D9D9"/>
            <w:vAlign w:val="center"/>
          </w:tcPr>
          <w:p w:rsidR="00D86D8B" w:rsidRPr="00964413" w:rsidRDefault="00964413" w:rsidP="00964413">
            <w:pPr>
              <w:spacing w:line="240" w:lineRule="auto"/>
              <w:jc w:val="left"/>
              <w:rPr>
                <w:rFonts w:asciiTheme="minorHAnsi" w:hAnsiTheme="minorHAnsi"/>
                <w:b/>
                <w:bCs/>
                <w:sz w:val="22"/>
                <w:szCs w:val="22"/>
                <w:lang w:val="el-GR"/>
              </w:rPr>
            </w:pPr>
            <w:r>
              <w:rPr>
                <w:rFonts w:asciiTheme="minorHAnsi" w:hAnsiTheme="minorHAnsi"/>
                <w:b/>
                <w:bCs/>
                <w:sz w:val="22"/>
                <w:szCs w:val="22"/>
                <w:lang w:val="el-GR"/>
              </w:rPr>
              <w:t xml:space="preserve">ΧΡΗΜΑΤΟΔΟΤΙΚΟ ΣΧΗΜΑ ΤΗΣ ΠΡΑΞΗΣ </w:t>
            </w:r>
          </w:p>
        </w:tc>
      </w:tr>
      <w:tr w:rsidR="00B30873" w:rsidRPr="00985ACF" w:rsidTr="00936B68">
        <w:trPr>
          <w:trHeight w:val="60"/>
        </w:trPr>
        <w:tc>
          <w:tcPr>
            <w:tcW w:w="9931" w:type="dxa"/>
            <w:gridSpan w:val="2"/>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tcPr>
          <w:p w:rsidR="00A76CBC" w:rsidRPr="004F6A8B" w:rsidRDefault="00A76CBC" w:rsidP="00A76CBC">
            <w:pPr>
              <w:spacing w:line="240" w:lineRule="auto"/>
              <w:rPr>
                <w:rFonts w:asciiTheme="minorHAnsi" w:hAnsiTheme="minorHAnsi"/>
                <w:bCs/>
                <w:sz w:val="22"/>
                <w:szCs w:val="22"/>
                <w:lang w:val="el-GR"/>
              </w:rPr>
            </w:pPr>
            <w:r>
              <w:rPr>
                <w:rFonts w:asciiTheme="minorHAnsi" w:hAnsiTheme="minorHAnsi"/>
                <w:bCs/>
                <w:sz w:val="22"/>
                <w:szCs w:val="22"/>
                <w:lang w:val="el-GR"/>
              </w:rPr>
              <w:t xml:space="preserve">Ο παρακάτω πίνακας συμπληρώνεται  σύμφωνα και  με όσα δηλώνονται στην </w:t>
            </w:r>
            <w:r w:rsidRPr="00A76CBC">
              <w:rPr>
                <w:rFonts w:asciiTheme="minorHAnsi" w:hAnsiTheme="minorHAnsi"/>
                <w:bCs/>
                <w:sz w:val="22"/>
                <w:szCs w:val="22"/>
                <w:lang w:val="el-GR"/>
              </w:rPr>
              <w:t>ηλεκτρονική μορφής της  Αίτησης στήριξης στο ΠΣΚΕ</w:t>
            </w:r>
            <w:r>
              <w:rPr>
                <w:rFonts w:asciiTheme="minorHAnsi" w:hAnsiTheme="minorHAnsi"/>
                <w:bCs/>
                <w:sz w:val="22"/>
                <w:szCs w:val="22"/>
                <w:lang w:val="el-GR"/>
              </w:rPr>
              <w:t>.</w:t>
            </w:r>
          </w:p>
        </w:tc>
      </w:tr>
    </w:tbl>
    <w:p w:rsidR="00964413" w:rsidRDefault="00964413" w:rsidP="00964413">
      <w:pPr>
        <w:spacing w:line="240" w:lineRule="auto"/>
        <w:jc w:val="left"/>
        <w:rPr>
          <w:rFonts w:asciiTheme="minorHAnsi" w:hAnsiTheme="minorHAnsi"/>
          <w:b/>
          <w:bCs/>
          <w:sz w:val="22"/>
          <w:szCs w:val="22"/>
          <w:lang w:val="el-GR"/>
        </w:rPr>
      </w:pPr>
    </w:p>
    <w:p w:rsidR="004F6A8B" w:rsidRPr="0060039F" w:rsidRDefault="004F6A8B" w:rsidP="00964413">
      <w:pPr>
        <w:spacing w:line="240" w:lineRule="auto"/>
        <w:jc w:val="left"/>
        <w:rPr>
          <w:rFonts w:asciiTheme="minorHAnsi" w:hAnsiTheme="minorHAnsi"/>
          <w:b/>
          <w:bCs/>
          <w:sz w:val="22"/>
          <w:szCs w:val="22"/>
          <w:lang w:val="el-GR"/>
        </w:rPr>
      </w:pPr>
    </w:p>
    <w:tbl>
      <w:tblPr>
        <w:tblW w:w="9949" w:type="dxa"/>
        <w:tblInd w:w="-45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71"/>
        <w:gridCol w:w="4616"/>
        <w:gridCol w:w="1843"/>
        <w:gridCol w:w="2719"/>
      </w:tblGrid>
      <w:tr w:rsidR="00964413" w:rsidRPr="00985ACF" w:rsidTr="00964413">
        <w:trPr>
          <w:trHeight w:val="572"/>
        </w:trPr>
        <w:tc>
          <w:tcPr>
            <w:tcW w:w="771" w:type="dxa"/>
            <w:shd w:val="clear" w:color="auto" w:fill="BFBFBF" w:themeFill="background1" w:themeFillShade="BF"/>
            <w:vAlign w:val="center"/>
          </w:tcPr>
          <w:p w:rsidR="00964413" w:rsidRPr="00916EDE" w:rsidRDefault="00964413" w:rsidP="00726AC6">
            <w:pPr>
              <w:spacing w:line="240" w:lineRule="auto"/>
              <w:jc w:val="left"/>
              <w:rPr>
                <w:rFonts w:asciiTheme="minorHAnsi" w:hAnsiTheme="minorHAnsi" w:cs="Tahoma"/>
                <w:b/>
                <w:color w:val="000000"/>
                <w:szCs w:val="20"/>
                <w:lang w:val="el-GR"/>
              </w:rPr>
            </w:pPr>
            <w:r w:rsidRPr="00916EDE">
              <w:rPr>
                <w:rFonts w:asciiTheme="minorHAnsi" w:hAnsiTheme="minorHAnsi" w:cs="Tahoma"/>
                <w:b/>
                <w:color w:val="000000"/>
                <w:szCs w:val="20"/>
                <w:lang w:val="el-GR"/>
              </w:rPr>
              <w:t>Α/Α</w:t>
            </w:r>
          </w:p>
        </w:tc>
        <w:tc>
          <w:tcPr>
            <w:tcW w:w="4616" w:type="dxa"/>
            <w:shd w:val="clear" w:color="auto" w:fill="BFBFBF" w:themeFill="background1" w:themeFillShade="BF"/>
            <w:vAlign w:val="center"/>
          </w:tcPr>
          <w:p w:rsidR="00964413" w:rsidRPr="00916EDE" w:rsidRDefault="002A2948" w:rsidP="00726AC6">
            <w:pPr>
              <w:suppressAutoHyphens w:val="0"/>
              <w:autoSpaceDE w:val="0"/>
              <w:autoSpaceDN w:val="0"/>
              <w:adjustRightInd w:val="0"/>
              <w:spacing w:line="240" w:lineRule="auto"/>
              <w:jc w:val="left"/>
              <w:rPr>
                <w:rFonts w:asciiTheme="minorHAnsi" w:eastAsiaTheme="minorHAnsi" w:hAnsiTheme="minorHAnsi" w:cs="Roboto-Regular"/>
                <w:b/>
                <w:szCs w:val="20"/>
                <w:lang w:val="el-GR" w:eastAsia="en-US"/>
              </w:rPr>
            </w:pPr>
            <w:r>
              <w:rPr>
                <w:rFonts w:asciiTheme="minorHAnsi" w:eastAsiaTheme="minorHAnsi" w:hAnsiTheme="minorHAnsi" w:cs="Roboto-Regular"/>
                <w:b/>
                <w:szCs w:val="20"/>
                <w:lang w:val="el-GR" w:eastAsia="en-US"/>
              </w:rPr>
              <w:t>ΧΡΗΜΑΤΟΔΟΤΙΚΟ ΣΧΗΜΑ ΤΗΣ ΠΡΑΞΗΣ</w:t>
            </w:r>
          </w:p>
        </w:tc>
        <w:tc>
          <w:tcPr>
            <w:tcW w:w="1843" w:type="dxa"/>
            <w:shd w:val="clear" w:color="auto" w:fill="BFBFBF" w:themeFill="background1" w:themeFillShade="BF"/>
            <w:noWrap/>
            <w:vAlign w:val="center"/>
          </w:tcPr>
          <w:p w:rsidR="00964413" w:rsidRPr="00916EDE" w:rsidRDefault="00964413" w:rsidP="00726AC6">
            <w:pPr>
              <w:spacing w:line="240" w:lineRule="auto"/>
              <w:jc w:val="center"/>
              <w:rPr>
                <w:rFonts w:asciiTheme="minorHAnsi" w:hAnsiTheme="minorHAnsi" w:cs="Tahoma"/>
                <w:b/>
                <w:color w:val="000000"/>
                <w:szCs w:val="20"/>
                <w:lang w:val="el-GR"/>
              </w:rPr>
            </w:pPr>
            <w:r w:rsidRPr="00916EDE">
              <w:rPr>
                <w:rFonts w:asciiTheme="minorHAnsi" w:hAnsiTheme="minorHAnsi" w:cs="Tahoma"/>
                <w:b/>
                <w:color w:val="000000"/>
                <w:szCs w:val="20"/>
                <w:lang w:val="el-GR"/>
              </w:rPr>
              <w:t>ΠΟΣΟ (€)</w:t>
            </w:r>
          </w:p>
        </w:tc>
        <w:tc>
          <w:tcPr>
            <w:tcW w:w="2719" w:type="dxa"/>
            <w:shd w:val="clear" w:color="auto" w:fill="BFBFBF" w:themeFill="background1" w:themeFillShade="BF"/>
            <w:noWrap/>
            <w:vAlign w:val="center"/>
          </w:tcPr>
          <w:p w:rsidR="00964413" w:rsidRPr="00916EDE" w:rsidRDefault="00964413" w:rsidP="00726AC6">
            <w:pPr>
              <w:spacing w:line="240" w:lineRule="auto"/>
              <w:jc w:val="center"/>
              <w:rPr>
                <w:rFonts w:asciiTheme="minorHAnsi" w:hAnsiTheme="minorHAnsi" w:cs="Tahoma"/>
                <w:b/>
                <w:color w:val="000000"/>
                <w:szCs w:val="20"/>
                <w:lang w:val="el-GR"/>
              </w:rPr>
            </w:pPr>
            <w:r w:rsidRPr="00916EDE">
              <w:rPr>
                <w:rFonts w:asciiTheme="minorHAnsi" w:hAnsiTheme="minorHAnsi" w:cs="Tahoma"/>
                <w:b/>
                <w:color w:val="000000"/>
                <w:szCs w:val="20"/>
                <w:lang w:val="el-GR"/>
              </w:rPr>
              <w:t>ΠΟΣΟΣΤΟ  (%)                        ΕΠΙ  ΤΟΥ ΣΥΝΟΛΙΚΟΥ ΠΡΟΥΠΟΛΟΓΙΣΜΟΥ</w:t>
            </w:r>
          </w:p>
        </w:tc>
      </w:tr>
      <w:tr w:rsidR="00964413" w:rsidRPr="00916EDE" w:rsidTr="00964413">
        <w:trPr>
          <w:trHeight w:val="450"/>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Α.1</w:t>
            </w:r>
          </w:p>
        </w:tc>
        <w:tc>
          <w:tcPr>
            <w:tcW w:w="4616" w:type="dxa"/>
            <w:shd w:val="clear" w:color="auto" w:fill="auto"/>
            <w:vAlign w:val="center"/>
          </w:tcPr>
          <w:p w:rsidR="00964413" w:rsidRPr="00916EDE" w:rsidRDefault="00964413" w:rsidP="00726AC6">
            <w:pPr>
              <w:suppressAutoHyphens w:val="0"/>
              <w:autoSpaceDE w:val="0"/>
              <w:autoSpaceDN w:val="0"/>
              <w:adjustRightInd w:val="0"/>
              <w:spacing w:line="240" w:lineRule="auto"/>
              <w:jc w:val="left"/>
              <w:rPr>
                <w:rFonts w:asciiTheme="minorHAnsi" w:eastAsiaTheme="minorHAnsi" w:hAnsiTheme="minorHAnsi" w:cs="Roboto-Regular"/>
                <w:szCs w:val="20"/>
                <w:lang w:val="el-GR" w:eastAsia="en-US"/>
              </w:rPr>
            </w:pPr>
            <w:r w:rsidRPr="00916EDE">
              <w:rPr>
                <w:rFonts w:asciiTheme="minorHAnsi" w:eastAsiaTheme="minorHAnsi" w:hAnsiTheme="minorHAnsi" w:cs="Roboto-Regular"/>
                <w:szCs w:val="20"/>
                <w:lang w:val="el-GR" w:eastAsia="en-US"/>
              </w:rPr>
              <w:t>Ίδια κεφάλαια</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574"/>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Α.2</w:t>
            </w:r>
          </w:p>
        </w:tc>
        <w:tc>
          <w:tcPr>
            <w:tcW w:w="4616" w:type="dxa"/>
            <w:shd w:val="clear" w:color="auto" w:fill="auto"/>
            <w:vAlign w:val="center"/>
          </w:tcPr>
          <w:p w:rsidR="00964413" w:rsidRPr="00916EDE" w:rsidRDefault="00964413" w:rsidP="00896305">
            <w:pPr>
              <w:spacing w:line="240" w:lineRule="auto"/>
              <w:jc w:val="left"/>
              <w:rPr>
                <w:rFonts w:asciiTheme="minorHAnsi" w:hAnsiTheme="minorHAnsi" w:cs="Tahoma"/>
                <w:color w:val="000000"/>
                <w:szCs w:val="20"/>
              </w:rPr>
            </w:pPr>
            <w:r w:rsidRPr="00916EDE">
              <w:rPr>
                <w:rFonts w:asciiTheme="minorHAnsi" w:eastAsiaTheme="minorHAnsi" w:hAnsiTheme="minorHAnsi" w:cs="Roboto-Regular"/>
                <w:szCs w:val="20"/>
                <w:lang w:val="el-GR" w:eastAsia="en-US"/>
              </w:rPr>
              <w:t xml:space="preserve">Δάνεια </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552"/>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Α</w:t>
            </w:r>
          </w:p>
        </w:tc>
        <w:tc>
          <w:tcPr>
            <w:tcW w:w="4616" w:type="dxa"/>
            <w:shd w:val="clear" w:color="auto" w:fill="auto"/>
            <w:vAlign w:val="center"/>
          </w:tcPr>
          <w:p w:rsidR="00964413" w:rsidRPr="00916EDE" w:rsidRDefault="00964413" w:rsidP="00726AC6">
            <w:pPr>
              <w:suppressAutoHyphens w:val="0"/>
              <w:autoSpaceDE w:val="0"/>
              <w:autoSpaceDN w:val="0"/>
              <w:adjustRightInd w:val="0"/>
              <w:spacing w:line="240" w:lineRule="auto"/>
              <w:jc w:val="left"/>
              <w:rPr>
                <w:rFonts w:asciiTheme="minorHAnsi" w:eastAsiaTheme="minorHAnsi" w:hAnsiTheme="minorHAnsi" w:cs="Roboto-Regular"/>
                <w:szCs w:val="20"/>
                <w:lang w:val="el-GR" w:eastAsia="en-US"/>
              </w:rPr>
            </w:pPr>
            <w:r w:rsidRPr="00916EDE">
              <w:rPr>
                <w:rFonts w:asciiTheme="minorHAnsi" w:eastAsiaTheme="minorHAnsi" w:hAnsiTheme="minorHAnsi" w:cs="Roboto-Regular"/>
                <w:szCs w:val="20"/>
                <w:lang w:val="el-GR" w:eastAsia="en-US"/>
              </w:rPr>
              <w:t>Ιδιωτική συμμετοχή (Α1+Α2)</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495"/>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Β</w:t>
            </w:r>
          </w:p>
        </w:tc>
        <w:tc>
          <w:tcPr>
            <w:tcW w:w="4616"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rPr>
            </w:pPr>
            <w:r w:rsidRPr="00916EDE">
              <w:rPr>
                <w:rFonts w:asciiTheme="minorHAnsi" w:eastAsiaTheme="minorHAnsi" w:hAnsiTheme="minorHAnsi" w:cs="Roboto-Regular"/>
                <w:szCs w:val="20"/>
                <w:lang w:val="el-GR" w:eastAsia="en-US"/>
              </w:rPr>
              <w:t>Αιτούμενη Επιχορήγηση (Δημόσια Δαπάνη)</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566"/>
        </w:trPr>
        <w:tc>
          <w:tcPr>
            <w:tcW w:w="771" w:type="dxa"/>
            <w:shd w:val="clear" w:color="auto" w:fill="BFBFBF" w:themeFill="background1" w:themeFillShade="BF"/>
            <w:vAlign w:val="center"/>
          </w:tcPr>
          <w:p w:rsidR="00964413" w:rsidRPr="00916EDE" w:rsidRDefault="00964413" w:rsidP="00726AC6">
            <w:pPr>
              <w:spacing w:line="240" w:lineRule="auto"/>
              <w:jc w:val="left"/>
              <w:rPr>
                <w:rFonts w:asciiTheme="minorHAnsi" w:hAnsiTheme="minorHAnsi" w:cs="Tahoma"/>
                <w:b/>
                <w:color w:val="000000"/>
                <w:szCs w:val="20"/>
                <w:lang w:val="el-GR"/>
              </w:rPr>
            </w:pPr>
          </w:p>
        </w:tc>
        <w:tc>
          <w:tcPr>
            <w:tcW w:w="4616" w:type="dxa"/>
            <w:shd w:val="clear" w:color="auto" w:fill="BFBFBF" w:themeFill="background1" w:themeFillShade="BF"/>
            <w:vAlign w:val="center"/>
          </w:tcPr>
          <w:p w:rsidR="00964413" w:rsidRPr="00916EDE" w:rsidRDefault="00964413" w:rsidP="00726AC6">
            <w:pPr>
              <w:spacing w:line="240" w:lineRule="auto"/>
              <w:jc w:val="left"/>
              <w:rPr>
                <w:rFonts w:asciiTheme="minorHAnsi" w:hAnsiTheme="minorHAnsi" w:cs="Tahoma"/>
                <w:b/>
                <w:color w:val="000000"/>
                <w:szCs w:val="20"/>
              </w:rPr>
            </w:pPr>
            <w:r w:rsidRPr="00916EDE">
              <w:rPr>
                <w:rFonts w:asciiTheme="minorHAnsi" w:eastAsiaTheme="minorHAnsi" w:hAnsiTheme="minorHAnsi" w:cs="Roboto-Regular"/>
                <w:b/>
                <w:szCs w:val="20"/>
                <w:lang w:val="el-GR" w:eastAsia="en-US"/>
              </w:rPr>
              <w:t xml:space="preserve">ΣΥΝΟΛΙΚΟΣ ΠΡΟΥΠΟΛΟΓΙΣΜΟΣ  </w:t>
            </w:r>
          </w:p>
        </w:tc>
        <w:tc>
          <w:tcPr>
            <w:tcW w:w="1843" w:type="dxa"/>
            <w:shd w:val="clear" w:color="auto" w:fill="BFBFBF" w:themeFill="background1" w:themeFillShade="BF"/>
            <w:noWrap/>
            <w:vAlign w:val="center"/>
          </w:tcPr>
          <w:p w:rsidR="00964413" w:rsidRPr="00916EDE" w:rsidRDefault="00964413" w:rsidP="00726AC6">
            <w:pPr>
              <w:spacing w:line="240" w:lineRule="auto"/>
              <w:jc w:val="left"/>
              <w:rPr>
                <w:rFonts w:asciiTheme="minorHAnsi" w:hAnsiTheme="minorHAnsi" w:cs="Tahoma"/>
                <w:b/>
                <w:color w:val="000000"/>
                <w:szCs w:val="20"/>
              </w:rPr>
            </w:pPr>
          </w:p>
        </w:tc>
        <w:tc>
          <w:tcPr>
            <w:tcW w:w="2719" w:type="dxa"/>
            <w:shd w:val="clear" w:color="auto" w:fill="BFBFBF" w:themeFill="background1" w:themeFillShade="BF"/>
            <w:noWrap/>
            <w:vAlign w:val="center"/>
          </w:tcPr>
          <w:p w:rsidR="00964413" w:rsidRPr="00916EDE" w:rsidRDefault="00964413" w:rsidP="00726AC6">
            <w:pPr>
              <w:spacing w:line="240" w:lineRule="auto"/>
              <w:jc w:val="left"/>
              <w:rPr>
                <w:rFonts w:asciiTheme="minorHAnsi" w:hAnsiTheme="minorHAnsi" w:cs="Tahoma"/>
                <w:b/>
                <w:color w:val="000000"/>
                <w:szCs w:val="20"/>
              </w:rPr>
            </w:pPr>
          </w:p>
        </w:tc>
      </w:tr>
    </w:tbl>
    <w:p w:rsidR="00524F36" w:rsidRDefault="00524F36" w:rsidP="00964413">
      <w:pPr>
        <w:spacing w:line="240" w:lineRule="auto"/>
        <w:jc w:val="left"/>
        <w:rPr>
          <w:rFonts w:asciiTheme="minorHAnsi" w:hAnsiTheme="minorHAnsi"/>
          <w:bCs/>
          <w:sz w:val="22"/>
          <w:szCs w:val="22"/>
          <w:lang w:val="el-GR"/>
        </w:rPr>
      </w:pPr>
    </w:p>
    <w:tbl>
      <w:tblPr>
        <w:tblW w:w="9931" w:type="dxa"/>
        <w:tblInd w:w="-45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931"/>
      </w:tblGrid>
      <w:tr w:rsidR="00A76CBC" w:rsidRPr="00985ACF" w:rsidTr="00A76CBC">
        <w:trPr>
          <w:trHeight w:val="60"/>
        </w:trPr>
        <w:tc>
          <w:tcPr>
            <w:tcW w:w="9931" w:type="dxa"/>
            <w:shd w:val="clear" w:color="auto" w:fill="FFFFFF" w:themeFill="background1"/>
            <w:noWrap/>
          </w:tcPr>
          <w:p w:rsidR="00A76CBC" w:rsidRPr="00A76CBC" w:rsidRDefault="00A76CBC" w:rsidP="00A76CBC">
            <w:pPr>
              <w:spacing w:line="240" w:lineRule="auto"/>
              <w:rPr>
                <w:rFonts w:asciiTheme="minorHAnsi" w:hAnsiTheme="minorHAnsi"/>
                <w:bCs/>
                <w:sz w:val="10"/>
                <w:szCs w:val="10"/>
                <w:lang w:val="el-GR"/>
              </w:rPr>
            </w:pPr>
          </w:p>
          <w:p w:rsidR="00A76CBC" w:rsidRDefault="00A76CBC" w:rsidP="00A76CBC">
            <w:pPr>
              <w:spacing w:line="240" w:lineRule="auto"/>
              <w:rPr>
                <w:rFonts w:asciiTheme="minorHAnsi" w:hAnsiTheme="minorHAnsi"/>
                <w:b/>
                <w:bCs/>
                <w:szCs w:val="20"/>
                <w:lang w:val="el-GR"/>
              </w:rPr>
            </w:pPr>
            <w:r w:rsidRPr="00524F36">
              <w:rPr>
                <w:rFonts w:asciiTheme="minorHAnsi" w:hAnsiTheme="minorHAnsi"/>
                <w:b/>
                <w:bCs/>
                <w:sz w:val="22"/>
                <w:szCs w:val="22"/>
                <w:lang w:val="el-GR"/>
              </w:rPr>
              <w:t>Ειδικά για τις πράξεις που ενισχύονται μέσω του Άρθρου 14  του Καν (ΕΕ) αριθ. 651/2014</w:t>
            </w:r>
            <w:r w:rsidRPr="004F6A8B">
              <w:rPr>
                <w:rFonts w:asciiTheme="minorHAnsi" w:hAnsiTheme="minorHAnsi"/>
                <w:bCs/>
                <w:sz w:val="22"/>
                <w:szCs w:val="22"/>
                <w:lang w:val="el-GR"/>
              </w:rPr>
              <w:t xml:space="preserve"> της Επιτροπής</w:t>
            </w:r>
            <w:r w:rsidR="007B298D" w:rsidRPr="007B298D">
              <w:rPr>
                <w:lang w:val="el-GR"/>
              </w:rPr>
              <w:t xml:space="preserve"> </w:t>
            </w:r>
            <w:r w:rsidR="007B298D">
              <w:rPr>
                <w:lang w:val="el-GR"/>
              </w:rPr>
              <w:t>(</w:t>
            </w:r>
            <w:r w:rsidR="007B298D" w:rsidRPr="007B298D">
              <w:rPr>
                <w:rFonts w:asciiTheme="minorHAnsi" w:hAnsiTheme="minorHAnsi"/>
                <w:bCs/>
                <w:sz w:val="22"/>
                <w:szCs w:val="22"/>
                <w:lang w:val="el-GR"/>
              </w:rPr>
              <w:t xml:space="preserve">αφορά τις </w:t>
            </w:r>
            <w:proofErr w:type="spellStart"/>
            <w:r w:rsidR="007B298D" w:rsidRPr="007B298D">
              <w:rPr>
                <w:rFonts w:asciiTheme="minorHAnsi" w:hAnsiTheme="minorHAnsi"/>
                <w:bCs/>
                <w:sz w:val="22"/>
                <w:szCs w:val="22"/>
                <w:lang w:val="el-GR"/>
              </w:rPr>
              <w:t>υποδράσεις</w:t>
            </w:r>
            <w:proofErr w:type="spellEnd"/>
            <w:r w:rsidR="007B298D" w:rsidRPr="007B298D">
              <w:rPr>
                <w:rFonts w:asciiTheme="minorHAnsi" w:hAnsiTheme="minorHAnsi"/>
                <w:bCs/>
                <w:sz w:val="22"/>
                <w:szCs w:val="22"/>
                <w:lang w:val="el-GR"/>
              </w:rPr>
              <w:t xml:space="preserve"> </w:t>
            </w:r>
            <w:r w:rsidR="007B298D" w:rsidRPr="007B298D">
              <w:rPr>
                <w:rFonts w:asciiTheme="minorHAnsi" w:hAnsiTheme="minorHAnsi"/>
                <w:b/>
                <w:bCs/>
                <w:sz w:val="22"/>
                <w:szCs w:val="22"/>
                <w:lang w:val="el-GR"/>
              </w:rPr>
              <w:t>19.2.3.3, 19.2.3.4 &amp; 19.2.3.5</w:t>
            </w:r>
            <w:r w:rsidR="007B298D">
              <w:rPr>
                <w:rFonts w:asciiTheme="minorHAnsi" w:hAnsiTheme="minorHAnsi"/>
                <w:bCs/>
                <w:sz w:val="22"/>
                <w:szCs w:val="22"/>
                <w:lang w:val="el-GR"/>
              </w:rPr>
              <w:t xml:space="preserve">), </w:t>
            </w:r>
            <w:r w:rsidRPr="004F6A8B">
              <w:rPr>
                <w:rFonts w:asciiTheme="minorHAnsi" w:hAnsiTheme="minorHAnsi"/>
                <w:bCs/>
                <w:sz w:val="22"/>
                <w:szCs w:val="22"/>
                <w:lang w:val="el-GR"/>
              </w:rPr>
              <w:t xml:space="preserve"> η ιδιωτική συμμετοχή του δικαιούχου της ενίσχυσης πρέπει να ανέρχεται </w:t>
            </w:r>
            <w:r w:rsidRPr="00524F36">
              <w:rPr>
                <w:rFonts w:asciiTheme="minorHAnsi" w:hAnsiTheme="minorHAnsi"/>
                <w:b/>
                <w:bCs/>
                <w:sz w:val="22"/>
                <w:szCs w:val="22"/>
                <w:lang w:val="el-GR"/>
              </w:rPr>
              <w:t>σε τουλάχιστον 25% των επιλέξιμων δαπανών</w:t>
            </w:r>
            <w:r w:rsidRPr="004F6A8B">
              <w:rPr>
                <w:rFonts w:asciiTheme="minorHAnsi" w:hAnsiTheme="minorHAnsi"/>
                <w:bCs/>
                <w:sz w:val="22"/>
                <w:szCs w:val="22"/>
                <w:lang w:val="el-GR"/>
              </w:rPr>
              <w:t xml:space="preserve">, </w:t>
            </w:r>
            <w:r w:rsidRPr="00524F36">
              <w:rPr>
                <w:rFonts w:asciiTheme="minorHAnsi" w:hAnsiTheme="minorHAnsi"/>
                <w:b/>
                <w:bCs/>
                <w:sz w:val="22"/>
                <w:szCs w:val="22"/>
                <w:lang w:val="el-GR"/>
              </w:rPr>
              <w:t>είτε μέσω ιδίων πόρων είτε μέσω εξωτερικής χρηματοδότησης</w:t>
            </w:r>
            <w:r w:rsidRPr="004F6A8B">
              <w:rPr>
                <w:rFonts w:asciiTheme="minorHAnsi" w:hAnsiTheme="minorHAnsi"/>
                <w:bCs/>
                <w:sz w:val="22"/>
                <w:szCs w:val="22"/>
                <w:lang w:val="el-GR"/>
              </w:rPr>
              <w:t xml:space="preserve"> και ειδικότερα μέσω εγκεκριμένου τραπεζικού δανεισμού</w:t>
            </w:r>
            <w:r>
              <w:rPr>
                <w:rFonts w:asciiTheme="minorHAnsi" w:hAnsiTheme="minorHAnsi"/>
                <w:bCs/>
                <w:sz w:val="22"/>
                <w:szCs w:val="22"/>
                <w:lang w:val="el-GR"/>
              </w:rPr>
              <w:t xml:space="preserve"> </w:t>
            </w:r>
            <w:r w:rsidRPr="00D86D8B">
              <w:rPr>
                <w:rFonts w:asciiTheme="minorHAnsi" w:hAnsiTheme="minorHAnsi"/>
                <w:bCs/>
                <w:sz w:val="22"/>
                <w:szCs w:val="22"/>
                <w:lang w:val="el-GR"/>
              </w:rPr>
              <w:t>και με μορφή που δεν ενέχει στοιχεία κρατικής ενίσχυσης</w:t>
            </w:r>
          </w:p>
          <w:p w:rsidR="00A76CBC" w:rsidRPr="00A76CBC" w:rsidRDefault="00A76CBC" w:rsidP="002C3F22">
            <w:pPr>
              <w:spacing w:line="240" w:lineRule="auto"/>
              <w:rPr>
                <w:rFonts w:asciiTheme="minorHAnsi" w:hAnsiTheme="minorHAnsi"/>
                <w:bCs/>
                <w:sz w:val="10"/>
                <w:szCs w:val="10"/>
                <w:lang w:val="el-GR"/>
              </w:rPr>
            </w:pPr>
          </w:p>
        </w:tc>
      </w:tr>
    </w:tbl>
    <w:p w:rsidR="00A76CBC" w:rsidRPr="00916EDE" w:rsidRDefault="00A76CBC" w:rsidP="00964413">
      <w:pPr>
        <w:spacing w:line="240" w:lineRule="auto"/>
        <w:jc w:val="left"/>
        <w:rPr>
          <w:rFonts w:asciiTheme="minorHAnsi" w:hAnsiTheme="minorHAnsi"/>
          <w:b/>
          <w:bCs/>
          <w:szCs w:val="20"/>
          <w:lang w:val="el-GR"/>
        </w:rPr>
      </w:pPr>
    </w:p>
    <w:tbl>
      <w:tblPr>
        <w:tblW w:w="9923" w:type="dxa"/>
        <w:tblInd w:w="-459" w:type="dxa"/>
        <w:tblLook w:val="04A0" w:firstRow="1" w:lastRow="0" w:firstColumn="1" w:lastColumn="0" w:noHBand="0" w:noVBand="1"/>
      </w:tblPr>
      <w:tblGrid>
        <w:gridCol w:w="738"/>
        <w:gridCol w:w="4649"/>
        <w:gridCol w:w="1842"/>
        <w:gridCol w:w="2694"/>
      </w:tblGrid>
      <w:tr w:rsidR="00964413" w:rsidRPr="00985ACF" w:rsidTr="00944CF5">
        <w:trPr>
          <w:trHeight w:val="535"/>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964413" w:rsidRPr="00916EDE" w:rsidRDefault="00964413" w:rsidP="00726AC6">
            <w:pPr>
              <w:spacing w:line="240" w:lineRule="auto"/>
              <w:jc w:val="center"/>
              <w:rPr>
                <w:rFonts w:asciiTheme="minorHAnsi" w:hAnsiTheme="minorHAnsi" w:cs="Tahoma"/>
                <w:b/>
                <w:bCs/>
                <w:color w:val="000000" w:themeColor="text1"/>
                <w:szCs w:val="20"/>
                <w:lang w:val="el-GR"/>
              </w:rPr>
            </w:pPr>
            <w:r w:rsidRPr="00916EDE">
              <w:rPr>
                <w:rFonts w:asciiTheme="minorHAnsi" w:hAnsiTheme="minorHAnsi" w:cs="Tahoma"/>
                <w:b/>
                <w:bCs/>
                <w:color w:val="000000" w:themeColor="text1"/>
                <w:szCs w:val="20"/>
                <w:lang w:val="el-GR"/>
              </w:rPr>
              <w:t>Α/Α</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964413" w:rsidRPr="00A76CBC" w:rsidRDefault="00964413" w:rsidP="00524F36">
            <w:pPr>
              <w:spacing w:line="240" w:lineRule="auto"/>
              <w:rPr>
                <w:rFonts w:asciiTheme="minorHAnsi" w:hAnsiTheme="minorHAnsi" w:cs="Tahoma"/>
                <w:b/>
                <w:bCs/>
                <w:color w:val="000000" w:themeColor="text1"/>
                <w:szCs w:val="20"/>
                <w:lang w:val="el-GR"/>
              </w:rPr>
            </w:pPr>
            <w:r w:rsidRPr="00A76CBC">
              <w:rPr>
                <w:rFonts w:asciiTheme="minorHAnsi" w:hAnsiTheme="minorHAnsi" w:cs="Tahoma"/>
                <w:b/>
                <w:bCs/>
                <w:color w:val="000000" w:themeColor="text1"/>
                <w:szCs w:val="20"/>
                <w:lang w:val="el-GR"/>
              </w:rPr>
              <w:t xml:space="preserve">ΑΝΑΛΥΣΗ </w:t>
            </w:r>
            <w:r w:rsidR="0050393C">
              <w:rPr>
                <w:rFonts w:asciiTheme="minorHAnsi" w:hAnsiTheme="minorHAnsi" w:cs="Tahoma"/>
                <w:b/>
                <w:bCs/>
                <w:color w:val="000000" w:themeColor="text1"/>
                <w:szCs w:val="20"/>
                <w:lang w:val="el-GR"/>
              </w:rPr>
              <w:t xml:space="preserve">ΙΔΙΩΝ ΚΕΦΑΛΑΙΩΝ </w:t>
            </w:r>
            <w:r w:rsidR="00944CF5">
              <w:rPr>
                <w:rFonts w:asciiTheme="minorHAnsi" w:hAnsiTheme="minorHAnsi" w:cs="Tahoma"/>
                <w:b/>
                <w:bCs/>
                <w:color w:val="000000" w:themeColor="text1"/>
                <w:szCs w:val="20"/>
                <w:lang w:val="el-GR"/>
              </w:rPr>
              <w:t xml:space="preserve">ΤΗΣ </w:t>
            </w:r>
            <w:r w:rsidRPr="00A76CBC">
              <w:rPr>
                <w:rFonts w:asciiTheme="minorHAnsi" w:hAnsiTheme="minorHAnsi" w:cs="Tahoma"/>
                <w:b/>
                <w:bCs/>
                <w:color w:val="000000" w:themeColor="text1"/>
                <w:szCs w:val="20"/>
                <w:lang w:val="el-GR"/>
              </w:rPr>
              <w:t>ΙΔΙΩΤΙΚΗΣ ΣΥΜΜΕΤΟΧΗΣ</w:t>
            </w:r>
            <w:r w:rsidR="00944CF5">
              <w:rPr>
                <w:rFonts w:asciiTheme="minorHAnsi" w:hAnsiTheme="minorHAnsi" w:cs="Tahoma"/>
                <w:b/>
                <w:bCs/>
                <w:color w:val="000000" w:themeColor="text1"/>
                <w:szCs w:val="20"/>
                <w:lang w:val="el-GR"/>
              </w:rPr>
              <w:t>.</w:t>
            </w:r>
            <w:r w:rsidR="00524F36">
              <w:rPr>
                <w:rFonts w:asciiTheme="minorHAnsi" w:hAnsiTheme="minorHAnsi" w:cs="Tahoma"/>
                <w:b/>
                <w:bCs/>
                <w:color w:val="000000" w:themeColor="text1"/>
                <w:szCs w:val="20"/>
                <w:lang w:val="el-GR"/>
              </w:rPr>
              <w:t xml:space="preserve"> </w:t>
            </w:r>
            <w:r w:rsidR="00944CF5">
              <w:rPr>
                <w:rFonts w:asciiTheme="minorHAnsi" w:hAnsiTheme="minorHAnsi" w:cs="Tahoma"/>
                <w:b/>
                <w:bCs/>
                <w:color w:val="000000" w:themeColor="text1"/>
                <w:szCs w:val="20"/>
                <w:lang w:val="el-GR"/>
              </w:rPr>
              <w:t xml:space="preserve">Συμπληρώνεται </w:t>
            </w:r>
            <w:r w:rsidR="00524F36">
              <w:rPr>
                <w:rFonts w:asciiTheme="minorHAnsi" w:hAnsiTheme="minorHAnsi" w:cs="Tahoma"/>
                <w:b/>
                <w:bCs/>
                <w:color w:val="000000" w:themeColor="text1"/>
                <w:szCs w:val="20"/>
                <w:lang w:val="el-GR"/>
              </w:rPr>
              <w:t>για Πράξεις του ενισχύονται μέσω</w:t>
            </w:r>
            <w:r w:rsidR="00A76CBC">
              <w:rPr>
                <w:rFonts w:asciiTheme="minorHAnsi" w:hAnsiTheme="minorHAnsi" w:cs="Tahoma"/>
                <w:b/>
                <w:bCs/>
                <w:color w:val="000000" w:themeColor="text1"/>
                <w:szCs w:val="20"/>
                <w:lang w:val="el-GR"/>
              </w:rPr>
              <w:t xml:space="preserve"> του ΚΑΝ. (ΕΕ) 651/2014 </w:t>
            </w:r>
            <w:r w:rsidR="00524F36">
              <w:rPr>
                <w:rFonts w:asciiTheme="minorHAnsi" w:hAnsiTheme="minorHAnsi" w:cs="Tahoma"/>
                <w:b/>
                <w:bCs/>
                <w:color w:val="000000" w:themeColor="text1"/>
                <w:szCs w:val="20"/>
                <w:lang w:val="el-GR"/>
              </w:rPr>
              <w:t>(</w:t>
            </w:r>
            <w:r w:rsidR="00944CF5">
              <w:rPr>
                <w:rFonts w:asciiTheme="minorHAnsi" w:hAnsiTheme="minorHAnsi" w:cs="Tahoma"/>
                <w:b/>
                <w:bCs/>
                <w:color w:val="000000" w:themeColor="text1"/>
                <w:szCs w:val="20"/>
                <w:lang w:val="el-GR"/>
              </w:rPr>
              <w:t xml:space="preserve">Κάλυψη </w:t>
            </w:r>
            <w:r w:rsidR="00524F36">
              <w:rPr>
                <w:rFonts w:asciiTheme="minorHAnsi" w:hAnsiTheme="minorHAnsi" w:cs="Tahoma"/>
                <w:b/>
                <w:bCs/>
                <w:color w:val="000000" w:themeColor="text1"/>
                <w:szCs w:val="20"/>
                <w:lang w:val="el-GR"/>
              </w:rPr>
              <w:t>τ</w:t>
            </w:r>
            <w:r w:rsidR="00524F36" w:rsidRPr="00524F36">
              <w:rPr>
                <w:rFonts w:asciiTheme="minorHAnsi" w:hAnsiTheme="minorHAnsi" w:cs="Tahoma"/>
                <w:b/>
                <w:bCs/>
                <w:color w:val="000000" w:themeColor="text1"/>
                <w:szCs w:val="20"/>
                <w:lang w:val="el-GR"/>
              </w:rPr>
              <w:t>ουλάχιστον</w:t>
            </w:r>
            <w:r w:rsidR="00944CF5">
              <w:rPr>
                <w:rFonts w:asciiTheme="minorHAnsi" w:hAnsiTheme="minorHAnsi" w:cs="Tahoma"/>
                <w:b/>
                <w:bCs/>
                <w:color w:val="000000" w:themeColor="text1"/>
                <w:szCs w:val="20"/>
                <w:lang w:val="el-GR"/>
              </w:rPr>
              <w:t xml:space="preserve"> του </w:t>
            </w:r>
            <w:r w:rsidR="00524F36" w:rsidRPr="00524F36">
              <w:rPr>
                <w:rFonts w:asciiTheme="minorHAnsi" w:hAnsiTheme="minorHAnsi" w:cs="Tahoma"/>
                <w:b/>
                <w:bCs/>
                <w:color w:val="000000" w:themeColor="text1"/>
                <w:szCs w:val="20"/>
                <w:lang w:val="el-GR"/>
              </w:rPr>
              <w:t xml:space="preserve"> 25% των επιλέξιμων δαπανών</w:t>
            </w:r>
            <w:r w:rsidR="00524F36">
              <w:rPr>
                <w:rFonts w:asciiTheme="minorHAnsi" w:hAnsiTheme="minorHAnsi" w:cs="Tahoma"/>
                <w:b/>
                <w:bCs/>
                <w:color w:val="000000" w:themeColor="text1"/>
                <w:szCs w:val="20"/>
                <w:lang w:val="el-GR"/>
              </w:rPr>
              <w:t>)</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noWrap/>
            <w:vAlign w:val="center"/>
          </w:tcPr>
          <w:p w:rsidR="00964413" w:rsidRPr="00A76CBC" w:rsidRDefault="00964413" w:rsidP="00726AC6">
            <w:pPr>
              <w:spacing w:line="240" w:lineRule="auto"/>
              <w:jc w:val="center"/>
              <w:rPr>
                <w:rFonts w:asciiTheme="minorHAnsi" w:hAnsiTheme="minorHAnsi" w:cs="Tahoma"/>
                <w:b/>
                <w:bCs/>
                <w:color w:val="000000" w:themeColor="text1"/>
                <w:szCs w:val="20"/>
                <w:lang w:val="el-GR"/>
              </w:rPr>
            </w:pPr>
            <w:r w:rsidRPr="00A76CBC">
              <w:rPr>
                <w:rFonts w:asciiTheme="minorHAnsi" w:hAnsiTheme="minorHAnsi" w:cs="Tahoma"/>
                <w:b/>
                <w:bCs/>
                <w:color w:val="000000" w:themeColor="text1"/>
                <w:szCs w:val="20"/>
                <w:lang w:val="el-GR"/>
              </w:rPr>
              <w:t>ΠΟΣΟ (€)</w:t>
            </w: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noWrap/>
            <w:vAlign w:val="center"/>
          </w:tcPr>
          <w:p w:rsidR="00964413" w:rsidRPr="00916EDE" w:rsidRDefault="00A76CBC" w:rsidP="00726AC6">
            <w:pPr>
              <w:spacing w:line="240" w:lineRule="auto"/>
              <w:jc w:val="center"/>
              <w:rPr>
                <w:rFonts w:asciiTheme="minorHAnsi" w:hAnsiTheme="minorHAnsi" w:cs="Tahoma"/>
                <w:b/>
                <w:bCs/>
                <w:color w:val="000000" w:themeColor="text1"/>
                <w:szCs w:val="20"/>
                <w:lang w:val="el-GR"/>
              </w:rPr>
            </w:pPr>
            <w:r w:rsidRPr="00916EDE">
              <w:rPr>
                <w:rFonts w:asciiTheme="minorHAnsi" w:hAnsiTheme="minorHAnsi" w:cs="Tahoma"/>
                <w:b/>
                <w:color w:val="000000"/>
                <w:szCs w:val="20"/>
                <w:lang w:val="el-GR"/>
              </w:rPr>
              <w:t>ΠΟΣΟΣΤΟ  (%)                        ΕΠΙ  ΤΟΥ ΣΥΝΟΛΙΚΟΥ ΠΡΟΥΠΟΛΟΓΙΣΜΟΥ</w:t>
            </w:r>
          </w:p>
        </w:tc>
      </w:tr>
      <w:tr w:rsidR="00964413" w:rsidRPr="00985ACF" w:rsidTr="00944CF5">
        <w:trPr>
          <w:trHeight w:val="911"/>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Α.1.1</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A76CBC" w:rsidRDefault="00964413" w:rsidP="00726AC6">
            <w:pPr>
              <w:spacing w:before="60" w:line="280" w:lineRule="atLeast"/>
              <w:rPr>
                <w:rFonts w:asciiTheme="minorHAnsi" w:hAnsiTheme="minorHAnsi" w:cs="Tahoma"/>
                <w:color w:val="000000" w:themeColor="text1"/>
                <w:szCs w:val="20"/>
                <w:lang w:val="el-GR"/>
              </w:rPr>
            </w:pPr>
            <w:r w:rsidRPr="00A76CBC">
              <w:rPr>
                <w:rFonts w:asciiTheme="minorHAnsi" w:hAnsiTheme="minorHAnsi" w:cs="Tahoma"/>
                <w:color w:val="000000" w:themeColor="text1"/>
                <w:szCs w:val="20"/>
                <w:lang w:val="el-GR"/>
              </w:rPr>
              <w:t>Καταθέσεις</w:t>
            </w:r>
            <w:r w:rsidR="00A76CBC">
              <w:rPr>
                <w:rFonts w:asciiTheme="minorHAnsi" w:hAnsiTheme="minorHAnsi" w:cs="Tahoma"/>
                <w:color w:val="000000" w:themeColor="text1"/>
                <w:szCs w:val="20"/>
                <w:lang w:val="el-GR"/>
              </w:rPr>
              <w:t xml:space="preserve"> (τραπεζικό έγγραφο</w:t>
            </w:r>
            <w:r w:rsidR="00896305" w:rsidRPr="00896305">
              <w:rPr>
                <w:lang w:val="el-GR"/>
              </w:rPr>
              <w:t xml:space="preserve"> </w:t>
            </w:r>
            <w:r w:rsidR="00896305">
              <w:rPr>
                <w:rFonts w:asciiTheme="minorHAnsi" w:hAnsiTheme="minorHAnsi" w:cs="Tahoma"/>
                <w:color w:val="000000" w:themeColor="text1"/>
                <w:szCs w:val="20"/>
                <w:lang w:val="el-GR"/>
              </w:rPr>
              <w:t>- β</w:t>
            </w:r>
            <w:r w:rsidR="00896305" w:rsidRPr="00896305">
              <w:rPr>
                <w:rFonts w:asciiTheme="minorHAnsi" w:hAnsiTheme="minorHAnsi" w:cs="Tahoma"/>
                <w:color w:val="000000" w:themeColor="text1"/>
                <w:szCs w:val="20"/>
                <w:lang w:val="el-GR"/>
              </w:rPr>
              <w:t>εβαίωση μέσω μηνιαίου υπολοίπου επαγγελματικού τραπεζικού λογαριασμού, του προηγούμενου μήνα της Αιτήσεως Στήριξης</w:t>
            </w:r>
            <w:r w:rsidR="00896305">
              <w:rPr>
                <w:rFonts w:asciiTheme="minorHAnsi" w:hAnsiTheme="minorHAnsi" w:cs="Tahoma"/>
                <w:color w:val="000000" w:themeColor="text1"/>
                <w:szCs w:val="20"/>
                <w:lang w:val="el-GR"/>
              </w:rPr>
              <w:t xml:space="preserve"> </w:t>
            </w:r>
            <w:r w:rsidR="00A76CBC">
              <w:rPr>
                <w:rFonts w:asciiTheme="minorHAnsi" w:hAnsiTheme="minorHAnsi" w:cs="Tahoma"/>
                <w:color w:val="000000" w:themeColor="text1"/>
                <w:szCs w:val="20"/>
                <w:lang w:val="el-GR"/>
              </w:rPr>
              <w:t>)</w:t>
            </w:r>
            <w:r w:rsidR="00896305">
              <w:rPr>
                <w:rFonts w:asciiTheme="minorHAnsi" w:hAnsiTheme="minorHAnsi" w:cs="Tahoma"/>
                <w:color w:val="000000" w:themeColor="text1"/>
                <w:szCs w:val="20"/>
                <w:lang w:val="el-GR"/>
              </w:rPr>
              <w:t xml:space="preserve"> </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896305"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896305" w:rsidRDefault="00964413" w:rsidP="00726AC6">
            <w:pPr>
              <w:spacing w:line="240" w:lineRule="auto"/>
              <w:jc w:val="center"/>
              <w:rPr>
                <w:rFonts w:asciiTheme="minorHAnsi" w:hAnsiTheme="minorHAnsi" w:cs="Tahoma"/>
                <w:color w:val="000000" w:themeColor="text1"/>
                <w:szCs w:val="20"/>
                <w:lang w:val="el-GR"/>
              </w:rPr>
            </w:pPr>
          </w:p>
        </w:tc>
      </w:tr>
      <w:tr w:rsidR="00964413" w:rsidRPr="00985ACF" w:rsidTr="00944CF5">
        <w:trPr>
          <w:trHeight w:val="995"/>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Α.1.2</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964413" w:rsidP="00726AC6">
            <w:pPr>
              <w:spacing w:before="60" w:line="280" w:lineRule="atLeas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Μετοχές, ομόλογα, λοιποί άυλοι τίτλοι</w:t>
            </w:r>
            <w:r w:rsidR="00A76CBC">
              <w:rPr>
                <w:rFonts w:asciiTheme="minorHAnsi" w:hAnsiTheme="minorHAnsi" w:cs="Tahoma"/>
                <w:color w:val="000000" w:themeColor="text1"/>
                <w:szCs w:val="20"/>
                <w:lang w:val="el-GR"/>
              </w:rPr>
              <w:t xml:space="preserve"> (τραπεζικό έγγραφο</w:t>
            </w:r>
            <w:r w:rsidR="00896305">
              <w:rPr>
                <w:rFonts w:asciiTheme="minorHAnsi" w:hAnsiTheme="minorHAnsi" w:cs="Tahoma"/>
                <w:color w:val="000000" w:themeColor="text1"/>
                <w:szCs w:val="20"/>
                <w:lang w:val="el-GR"/>
              </w:rPr>
              <w:t xml:space="preserve"> - άμεσα ρευστοποιήσιμοι τίτλοι</w:t>
            </w:r>
            <w:r w:rsidR="00A76CBC">
              <w:rPr>
                <w:rFonts w:asciiTheme="minorHAnsi" w:hAnsiTheme="minorHAnsi" w:cs="Tahoma"/>
                <w:color w:val="000000" w:themeColor="text1"/>
                <w:szCs w:val="20"/>
                <w:lang w:val="el-GR"/>
              </w:rPr>
              <w:t>)</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r>
      <w:tr w:rsidR="00964413" w:rsidRPr="00985ACF" w:rsidTr="00944CF5">
        <w:trPr>
          <w:trHeight w:val="982"/>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267A6F" w:rsidRDefault="004F6A8B" w:rsidP="00726AC6">
            <w:pPr>
              <w:spacing w:line="240" w:lineRule="auto"/>
              <w:jc w:val="left"/>
              <w:rPr>
                <w:rFonts w:asciiTheme="minorHAnsi" w:hAnsiTheme="minorHAnsi" w:cs="Tahoma"/>
                <w:color w:val="000000" w:themeColor="text1"/>
                <w:szCs w:val="20"/>
                <w:highlight w:val="yellow"/>
                <w:lang w:val="el-GR"/>
              </w:rPr>
            </w:pPr>
            <w:r>
              <w:rPr>
                <w:rFonts w:asciiTheme="minorHAnsi" w:hAnsiTheme="minorHAnsi" w:cs="Tahoma"/>
                <w:color w:val="000000" w:themeColor="text1"/>
                <w:szCs w:val="20"/>
                <w:lang w:val="el-GR"/>
              </w:rPr>
              <w:t>Α.1.3</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4F6A8B" w:rsidRDefault="00A76CBC" w:rsidP="00726AC6">
            <w:pPr>
              <w:spacing w:before="60" w:line="280" w:lineRule="atLeast"/>
              <w:rPr>
                <w:rFonts w:asciiTheme="minorHAnsi" w:hAnsiTheme="minorHAnsi" w:cs="Tahoma"/>
                <w:color w:val="000000" w:themeColor="text1"/>
                <w:szCs w:val="20"/>
                <w:highlight w:val="yellow"/>
                <w:lang w:val="el-GR"/>
              </w:rPr>
            </w:pPr>
            <w:r>
              <w:rPr>
                <w:rFonts w:asciiTheme="minorHAnsi" w:hAnsiTheme="minorHAnsi" w:cs="Tahoma"/>
                <w:color w:val="000000" w:themeColor="text1"/>
                <w:szCs w:val="20"/>
                <w:lang w:val="el-GR"/>
              </w:rPr>
              <w:t>Τραπεζικός δανεισμός (Έγκριση Δάνειου</w:t>
            </w:r>
            <w:r w:rsidR="004F6A8B">
              <w:rPr>
                <w:rFonts w:asciiTheme="minorHAnsi" w:hAnsiTheme="minorHAnsi" w:cs="Tahoma"/>
                <w:color w:val="000000" w:themeColor="text1"/>
                <w:szCs w:val="20"/>
                <w:lang w:val="el-GR"/>
              </w:rPr>
              <w:t xml:space="preserve"> </w:t>
            </w:r>
            <w:r w:rsidR="004F6A8B" w:rsidRPr="00916EDE">
              <w:rPr>
                <w:rFonts w:asciiTheme="minorHAnsi" w:hAnsiTheme="minorHAnsi" w:cs="Tahoma"/>
                <w:color w:val="000000" w:themeColor="text1"/>
                <w:szCs w:val="20"/>
                <w:lang w:val="el-GR"/>
              </w:rPr>
              <w:t>/Σύμβαση δανείου)</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4F6A8B"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4F6A8B" w:rsidRDefault="00964413" w:rsidP="00726AC6">
            <w:pPr>
              <w:spacing w:line="240" w:lineRule="auto"/>
              <w:jc w:val="center"/>
              <w:rPr>
                <w:rFonts w:asciiTheme="minorHAnsi" w:hAnsiTheme="minorHAnsi" w:cs="Tahoma"/>
                <w:color w:val="000000" w:themeColor="text1"/>
                <w:szCs w:val="20"/>
                <w:lang w:val="el-GR"/>
              </w:rPr>
            </w:pPr>
          </w:p>
        </w:tc>
      </w:tr>
      <w:tr w:rsidR="00964413" w:rsidRPr="00985ACF" w:rsidTr="00944CF5">
        <w:trPr>
          <w:trHeight w:val="1452"/>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A76CBC" w:rsidP="00726AC6">
            <w:pPr>
              <w:spacing w:line="240" w:lineRule="auto"/>
              <w:jc w:val="lef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Α.2.1</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524F36" w:rsidRDefault="00A76CBC" w:rsidP="00726AC6">
            <w:pPr>
              <w:spacing w:before="60" w:line="280" w:lineRule="atLeast"/>
              <w:rPr>
                <w:rFonts w:asciiTheme="minorHAnsi" w:hAnsiTheme="minorHAnsi" w:cs="Tahoma"/>
                <w:color w:val="000000" w:themeColor="text1"/>
                <w:szCs w:val="20"/>
                <w:lang w:val="el-GR"/>
              </w:rPr>
            </w:pPr>
            <w:r w:rsidRPr="00524F36">
              <w:rPr>
                <w:rFonts w:asciiTheme="minorHAnsi" w:hAnsiTheme="minorHAnsi" w:cs="Tahoma"/>
                <w:color w:val="000000" w:themeColor="text1"/>
                <w:szCs w:val="20"/>
                <w:lang w:val="el-GR"/>
              </w:rPr>
              <w:t>Τραπεζικός δανεισμός (πρόθεση δανειοδότησης)</w:t>
            </w:r>
            <w:r w:rsidR="00524F36">
              <w:rPr>
                <w:rFonts w:asciiTheme="minorHAnsi" w:hAnsiTheme="minorHAnsi" w:cs="Tahoma"/>
                <w:color w:val="000000" w:themeColor="text1"/>
                <w:szCs w:val="20"/>
                <w:lang w:val="el-GR"/>
              </w:rPr>
              <w:t>, δηλώνεται στην Υπεύθυνη δήλωση του δικαιούχου παράρτημα Ι-5 της Πρόσκλησης</w:t>
            </w:r>
          </w:p>
          <w:p w:rsidR="00524F36" w:rsidRPr="00916EDE" w:rsidRDefault="00524F36" w:rsidP="00524F36">
            <w:pPr>
              <w:spacing w:before="60" w:line="280" w:lineRule="atLeast"/>
              <w:rPr>
                <w:rFonts w:asciiTheme="minorHAnsi" w:hAnsiTheme="minorHAnsi" w:cs="Tahoma"/>
                <w:color w:val="000000" w:themeColor="text1"/>
                <w:szCs w:val="20"/>
                <w:lang w:val="el-GR"/>
              </w:rPr>
            </w:pPr>
            <w:r>
              <w:rPr>
                <w:rFonts w:asciiTheme="minorHAnsi" w:hAnsiTheme="minorHAnsi" w:cs="Tahoma"/>
                <w:color w:val="000000" w:themeColor="text1"/>
                <w:szCs w:val="20"/>
                <w:lang w:val="el-GR"/>
              </w:rPr>
              <w:t>*(</w:t>
            </w:r>
            <w:r w:rsidRPr="00524F36">
              <w:rPr>
                <w:rFonts w:asciiTheme="minorHAnsi" w:hAnsiTheme="minorHAnsi" w:cs="Tahoma"/>
                <w:color w:val="000000" w:themeColor="text1"/>
                <w:szCs w:val="20"/>
                <w:lang w:val="el-GR"/>
              </w:rPr>
              <w:t xml:space="preserve">η έγκριση του δανείου προαπαιτείτε της έκδοσης της απόφασης ένταξης της πράξης) </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r>
      <w:tr w:rsidR="00964413" w:rsidRPr="00916EDE" w:rsidTr="00944CF5">
        <w:trPr>
          <w:trHeight w:val="613"/>
        </w:trPr>
        <w:tc>
          <w:tcPr>
            <w:tcW w:w="73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rsidR="00964413" w:rsidRPr="00916EDE" w:rsidRDefault="00964413" w:rsidP="00726AC6">
            <w:pPr>
              <w:spacing w:line="240" w:lineRule="auto"/>
              <w:jc w:val="left"/>
              <w:rPr>
                <w:rFonts w:asciiTheme="minorHAnsi" w:hAnsiTheme="minorHAnsi" w:cs="Tahoma"/>
                <w:b/>
                <w:color w:val="000000" w:themeColor="text1"/>
                <w:szCs w:val="20"/>
                <w:lang w:val="el-GR"/>
              </w:rPr>
            </w:pPr>
          </w:p>
        </w:tc>
        <w:tc>
          <w:tcPr>
            <w:tcW w:w="4649" w:type="dxa"/>
            <w:tcBorders>
              <w:top w:val="single" w:sz="4" w:space="0" w:color="808080" w:themeColor="background1" w:themeShade="80"/>
              <w:bottom w:val="single" w:sz="4" w:space="0" w:color="808080" w:themeColor="background1" w:themeShade="80"/>
            </w:tcBorders>
            <w:shd w:val="clear" w:color="auto" w:fill="D9D9D9" w:themeFill="background1" w:themeFillShade="D9"/>
            <w:vAlign w:val="center"/>
          </w:tcPr>
          <w:p w:rsidR="00964413" w:rsidRPr="00916EDE" w:rsidRDefault="00944CF5" w:rsidP="00726AC6">
            <w:pPr>
              <w:spacing w:before="60" w:line="280" w:lineRule="atLeast"/>
              <w:jc w:val="left"/>
              <w:rPr>
                <w:rFonts w:asciiTheme="minorHAnsi" w:hAnsiTheme="minorHAnsi" w:cs="Tahoma"/>
                <w:b/>
                <w:color w:val="000000" w:themeColor="text1"/>
                <w:szCs w:val="20"/>
                <w:lang w:val="el-GR"/>
              </w:rPr>
            </w:pPr>
            <w:r>
              <w:rPr>
                <w:rFonts w:asciiTheme="minorHAnsi" w:hAnsiTheme="minorHAnsi" w:cs="Tahoma"/>
                <w:b/>
                <w:color w:val="000000" w:themeColor="text1"/>
                <w:szCs w:val="20"/>
                <w:lang w:val="el-GR"/>
              </w:rPr>
              <w:t>ΣΥΝΟΛΟ</w:t>
            </w:r>
          </w:p>
        </w:tc>
        <w:tc>
          <w:tcPr>
            <w:tcW w:w="184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noWrap/>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p>
        </w:tc>
        <w:tc>
          <w:tcPr>
            <w:tcW w:w="26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noWrap/>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p>
        </w:tc>
      </w:tr>
    </w:tbl>
    <w:p w:rsidR="00944CF5" w:rsidRDefault="00944CF5"/>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1"/>
        <w:gridCol w:w="8934"/>
      </w:tblGrid>
      <w:tr w:rsidR="0088660A" w:rsidRPr="00985ACF" w:rsidTr="00944CF5">
        <w:tc>
          <w:tcPr>
            <w:tcW w:w="1131" w:type="dxa"/>
            <w:tcBorders>
              <w:top w:val="single" w:sz="4" w:space="0" w:color="auto"/>
              <w:left w:val="single" w:sz="4" w:space="0" w:color="auto"/>
              <w:bottom w:val="single" w:sz="4" w:space="0" w:color="auto"/>
              <w:right w:val="single" w:sz="4" w:space="0" w:color="auto"/>
            </w:tcBorders>
            <w:shd w:val="clear" w:color="auto" w:fill="000000"/>
          </w:tcPr>
          <w:p w:rsidR="0088660A" w:rsidRPr="00537551" w:rsidRDefault="00916EDE" w:rsidP="00CB0C38">
            <w:pPr>
              <w:suppressAutoHyphens w:val="0"/>
              <w:spacing w:before="120"/>
              <w:rPr>
                <w:rFonts w:asciiTheme="minorHAnsi" w:eastAsia="Calibri" w:hAnsiTheme="minorHAnsi" w:cs="Tahoma"/>
                <w:b/>
                <w:sz w:val="22"/>
                <w:szCs w:val="22"/>
                <w:lang w:val="el-GR" w:eastAsia="el-GR"/>
              </w:rPr>
            </w:pPr>
            <w:r>
              <w:rPr>
                <w:rFonts w:asciiTheme="minorHAnsi" w:eastAsia="Calibri" w:hAnsiTheme="minorHAnsi" w:cs="Tahoma"/>
                <w:b/>
                <w:sz w:val="22"/>
                <w:szCs w:val="22"/>
                <w:lang w:val="en-US" w:eastAsia="el-GR"/>
              </w:rPr>
              <w:t>19</w:t>
            </w:r>
          </w:p>
        </w:tc>
        <w:tc>
          <w:tcPr>
            <w:tcW w:w="8934" w:type="dxa"/>
            <w:tcBorders>
              <w:top w:val="single" w:sz="4" w:space="0" w:color="auto"/>
              <w:left w:val="single" w:sz="4" w:space="0" w:color="auto"/>
              <w:bottom w:val="single" w:sz="4" w:space="0" w:color="auto"/>
              <w:right w:val="single" w:sz="4" w:space="0" w:color="auto"/>
            </w:tcBorders>
            <w:shd w:val="clear" w:color="auto" w:fill="C0C0C0"/>
          </w:tcPr>
          <w:p w:rsidR="0088660A" w:rsidRPr="00537551" w:rsidRDefault="0088660A" w:rsidP="0093432B">
            <w:pPr>
              <w:suppressAutoHyphens w:val="0"/>
              <w:spacing w:before="120"/>
              <w:jc w:val="left"/>
              <w:rPr>
                <w:rFonts w:asciiTheme="minorHAnsi" w:eastAsia="Calibri" w:hAnsiTheme="minorHAnsi" w:cs="Tahoma"/>
                <w:b/>
                <w:sz w:val="22"/>
                <w:szCs w:val="22"/>
                <w:lang w:val="el-GR" w:eastAsia="el-GR"/>
              </w:rPr>
            </w:pPr>
            <w:r w:rsidRPr="00537551">
              <w:rPr>
                <w:rFonts w:asciiTheme="minorHAnsi" w:hAnsiTheme="minorHAnsi" w:cs="Tahoma"/>
                <w:b/>
                <w:sz w:val="22"/>
                <w:szCs w:val="22"/>
                <w:lang w:val="el-GR"/>
              </w:rPr>
              <w:t>ΚΑΤΑΛΟΓ</w:t>
            </w:r>
            <w:r w:rsidR="0093432B" w:rsidRPr="00537551">
              <w:rPr>
                <w:rFonts w:asciiTheme="minorHAnsi" w:hAnsiTheme="minorHAnsi" w:cs="Tahoma"/>
                <w:b/>
                <w:sz w:val="22"/>
                <w:szCs w:val="22"/>
                <w:lang w:val="el-GR"/>
              </w:rPr>
              <w:t>ΟΣ ΣΥΝΗΜΜΕΝΩΝ ΕΓΓΡΑΦΩΝ ΑΙΤΗΣΗΣ ΣΤΗΡΙΞΗΣ</w:t>
            </w:r>
          </w:p>
        </w:tc>
      </w:tr>
    </w:tbl>
    <w:p w:rsidR="00D06047" w:rsidRPr="007A31D1" w:rsidRDefault="00D06047">
      <w:pPr>
        <w:rPr>
          <w:rFonts w:asciiTheme="minorHAnsi" w:hAnsiTheme="minorHAnsi"/>
          <w:lang w:val="el-GR"/>
        </w:rPr>
      </w:pP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214"/>
      </w:tblGrid>
      <w:tr w:rsidR="00D06047" w:rsidRPr="00985ACF" w:rsidTr="00A24262">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D06047" w:rsidRPr="00B037D0" w:rsidRDefault="00916EDE" w:rsidP="00737CEA">
            <w:pPr>
              <w:spacing w:before="60" w:after="120"/>
              <w:ind w:right="-170"/>
              <w:jc w:val="left"/>
              <w:rPr>
                <w:rFonts w:asciiTheme="minorHAnsi" w:hAnsiTheme="minorHAnsi" w:cs="Tahoma"/>
                <w:b/>
                <w:sz w:val="22"/>
                <w:szCs w:val="22"/>
                <w:lang w:val="el-GR"/>
              </w:rPr>
            </w:pPr>
            <w:r>
              <w:rPr>
                <w:rFonts w:asciiTheme="minorHAnsi" w:hAnsiTheme="minorHAnsi" w:cs="Tahoma"/>
                <w:b/>
                <w:sz w:val="22"/>
                <w:szCs w:val="22"/>
                <w:lang w:val="el-GR"/>
              </w:rPr>
              <w:t>19</w:t>
            </w:r>
            <w:r w:rsidR="00D06047" w:rsidRPr="00B037D0">
              <w:rPr>
                <w:rFonts w:asciiTheme="minorHAnsi" w:hAnsiTheme="minorHAnsi" w:cs="Tahoma"/>
                <w:b/>
                <w:sz w:val="22"/>
                <w:szCs w:val="22"/>
                <w:lang w:val="el-GR"/>
              </w:rPr>
              <w:t>.1</w:t>
            </w:r>
          </w:p>
        </w:tc>
        <w:tc>
          <w:tcPr>
            <w:tcW w:w="92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37CEA" w:rsidRPr="00B037D0" w:rsidRDefault="00A32295" w:rsidP="009D5DE1">
            <w:pPr>
              <w:spacing w:before="60" w:after="120"/>
              <w:rPr>
                <w:rFonts w:asciiTheme="minorHAnsi" w:hAnsiTheme="minorHAnsi" w:cs="Tahoma"/>
                <w:b/>
                <w:sz w:val="22"/>
                <w:szCs w:val="22"/>
                <w:lang w:val="el-GR"/>
              </w:rPr>
            </w:pPr>
            <w:r>
              <w:rPr>
                <w:rFonts w:asciiTheme="minorHAnsi" w:hAnsiTheme="minorHAnsi" w:cs="Tahoma"/>
                <w:b/>
                <w:sz w:val="22"/>
                <w:szCs w:val="22"/>
                <w:lang w:val="el-GR"/>
              </w:rPr>
              <w:t xml:space="preserve">ΛΙΣΤΑ </w:t>
            </w:r>
            <w:r w:rsidR="009D5DE1">
              <w:rPr>
                <w:rFonts w:asciiTheme="minorHAnsi" w:hAnsiTheme="minorHAnsi" w:cs="Tahoma"/>
                <w:b/>
                <w:sz w:val="22"/>
                <w:szCs w:val="22"/>
                <w:lang w:val="el-GR"/>
              </w:rPr>
              <w:t xml:space="preserve">ΕΠΙΣΥΝΑΠΤΌΜΕΝΩΝ ΔΙΚΑΙΟΛΟΓΗΤΙΚΩΝ </w:t>
            </w:r>
            <w:r w:rsidR="00D44D9B" w:rsidRPr="00B037D0">
              <w:rPr>
                <w:rFonts w:asciiTheme="minorHAnsi" w:hAnsiTheme="minorHAnsi" w:cs="Tahoma"/>
                <w:b/>
                <w:sz w:val="22"/>
                <w:szCs w:val="22"/>
                <w:lang w:val="el-GR"/>
              </w:rPr>
              <w:t>ΠΟΥ ΥΠΟΒΑΛΛΟΝΤΑΙ ΜΕ ΤΗΝ ΕΓΓΡΑΦΗ  ΥΠΟΒΟΛΗ ΤΗΣ ΑΙΤΗΣΗΣ</w:t>
            </w:r>
            <w:r>
              <w:rPr>
                <w:rFonts w:asciiTheme="minorHAnsi" w:hAnsiTheme="minorHAnsi" w:cs="Tahoma"/>
                <w:b/>
                <w:sz w:val="22"/>
                <w:szCs w:val="22"/>
                <w:lang w:val="el-GR"/>
              </w:rPr>
              <w:t xml:space="preserve"> </w:t>
            </w:r>
            <w:r w:rsidR="00D44D9B" w:rsidRPr="00B037D0">
              <w:rPr>
                <w:rFonts w:asciiTheme="minorHAnsi" w:hAnsiTheme="minorHAnsi" w:cs="Tahoma"/>
                <w:b/>
                <w:sz w:val="22"/>
                <w:szCs w:val="22"/>
                <w:lang w:val="el-GR"/>
              </w:rPr>
              <w:t xml:space="preserve"> ΣΤΗΡΙΞΗΣ </w:t>
            </w:r>
          </w:p>
        </w:tc>
      </w:tr>
      <w:tr w:rsidR="00B037D0" w:rsidRPr="00985ACF" w:rsidTr="00A24262">
        <w:trPr>
          <w:trHeight w:val="1229"/>
        </w:trPr>
        <w:tc>
          <w:tcPr>
            <w:tcW w:w="10065" w:type="dxa"/>
            <w:gridSpan w:val="2"/>
            <w:tcBorders>
              <w:top w:val="single" w:sz="4" w:space="0" w:color="auto"/>
              <w:left w:val="nil"/>
              <w:bottom w:val="nil"/>
              <w:right w:val="nil"/>
            </w:tcBorders>
            <w:shd w:val="clear" w:color="auto" w:fill="FFFFFF" w:themeFill="background1"/>
          </w:tcPr>
          <w:p w:rsidR="00825D08" w:rsidRPr="00825D08" w:rsidRDefault="004F6A8B" w:rsidP="00825D08">
            <w:pPr>
              <w:spacing w:line="240" w:lineRule="auto"/>
              <w:rPr>
                <w:rFonts w:asciiTheme="minorHAnsi" w:hAnsiTheme="minorHAnsi" w:cs="Tahoma"/>
                <w:b/>
                <w:sz w:val="22"/>
                <w:szCs w:val="22"/>
                <w:lang w:val="el-GR"/>
              </w:rPr>
            </w:pPr>
            <w:r>
              <w:rPr>
                <w:rFonts w:asciiTheme="minorHAnsi" w:hAnsiTheme="minorHAnsi" w:cs="Tahoma"/>
                <w:b/>
                <w:sz w:val="22"/>
                <w:szCs w:val="22"/>
                <w:lang w:val="el-GR"/>
              </w:rPr>
              <w:t>ΕΠΙΣΗΜΑΝΣΕΙΣ</w:t>
            </w:r>
          </w:p>
          <w:p w:rsidR="00F52F90" w:rsidRPr="009C3816" w:rsidRDefault="00825D08" w:rsidP="009C3816">
            <w:pPr>
              <w:spacing w:line="240" w:lineRule="auto"/>
              <w:rPr>
                <w:rFonts w:asciiTheme="minorHAnsi" w:hAnsiTheme="minorHAnsi" w:cs="Tahoma"/>
                <w:sz w:val="22"/>
                <w:szCs w:val="22"/>
                <w:lang w:val="el-GR"/>
              </w:rPr>
            </w:pPr>
            <w:r>
              <w:rPr>
                <w:rFonts w:asciiTheme="minorHAnsi" w:hAnsiTheme="minorHAnsi" w:cs="Tahoma"/>
                <w:sz w:val="22"/>
                <w:szCs w:val="22"/>
                <w:lang w:val="el-GR"/>
              </w:rPr>
              <w:t xml:space="preserve">1. </w:t>
            </w:r>
            <w:r w:rsidRPr="00EB5A3C">
              <w:rPr>
                <w:rFonts w:asciiTheme="minorHAnsi" w:hAnsiTheme="minorHAnsi" w:cs="Tahoma"/>
                <w:sz w:val="22"/>
                <w:szCs w:val="22"/>
                <w:lang w:val="el-GR"/>
              </w:rPr>
              <w:t>Υποβάλλεται σε έντυπη μορφή</w:t>
            </w:r>
            <w:r w:rsidR="00156746" w:rsidRPr="00EB5A3C">
              <w:rPr>
                <w:rFonts w:asciiTheme="minorHAnsi" w:hAnsiTheme="minorHAnsi" w:cs="Tahoma"/>
                <w:sz w:val="22"/>
                <w:szCs w:val="22"/>
                <w:lang w:val="el-GR"/>
              </w:rPr>
              <w:t xml:space="preserve"> το σύνολο των δικαιολογητικών - </w:t>
            </w:r>
            <w:r w:rsidRPr="00EB5A3C">
              <w:rPr>
                <w:rFonts w:asciiTheme="minorHAnsi" w:hAnsiTheme="minorHAnsi" w:cs="Tahoma"/>
                <w:sz w:val="22"/>
                <w:szCs w:val="22"/>
                <w:lang w:val="el-GR"/>
              </w:rPr>
              <w:t>είτε αυτά έχου</w:t>
            </w:r>
            <w:r w:rsidR="00156746" w:rsidRPr="00EB5A3C">
              <w:rPr>
                <w:rFonts w:asciiTheme="minorHAnsi" w:hAnsiTheme="minorHAnsi" w:cs="Tahoma"/>
                <w:sz w:val="22"/>
                <w:szCs w:val="22"/>
                <w:lang w:val="el-GR"/>
              </w:rPr>
              <w:t xml:space="preserve">ν επισυναφτεί στο ΠΣΚΕ είτε όχι - </w:t>
            </w:r>
            <w:r w:rsidRPr="00EB5A3C">
              <w:rPr>
                <w:rFonts w:asciiTheme="minorHAnsi" w:hAnsiTheme="minorHAnsi" w:cs="Tahoma"/>
                <w:sz w:val="22"/>
                <w:szCs w:val="22"/>
                <w:lang w:val="el-GR"/>
              </w:rPr>
              <w:t xml:space="preserve"> όπως αυτά </w:t>
            </w:r>
            <w:r w:rsidR="00A32295" w:rsidRPr="00EB5A3C">
              <w:rPr>
                <w:rFonts w:asciiTheme="minorHAnsi" w:hAnsiTheme="minorHAnsi" w:cs="Tahoma"/>
                <w:sz w:val="22"/>
                <w:szCs w:val="22"/>
                <w:lang w:val="el-GR"/>
              </w:rPr>
              <w:t xml:space="preserve">αναλυτικά </w:t>
            </w:r>
            <w:r w:rsidRPr="00EB5A3C">
              <w:rPr>
                <w:rFonts w:asciiTheme="minorHAnsi" w:hAnsiTheme="minorHAnsi" w:cs="Tahoma"/>
                <w:sz w:val="22"/>
                <w:szCs w:val="22"/>
                <w:lang w:val="el-GR"/>
              </w:rPr>
              <w:t>περιγράφονται στο Παράρτημα ΙΙ-1,</w:t>
            </w:r>
            <w:r w:rsidR="00A32295" w:rsidRPr="00EB5A3C">
              <w:rPr>
                <w:rFonts w:asciiTheme="minorHAnsi" w:hAnsiTheme="minorHAnsi" w:cs="Tahoma"/>
                <w:sz w:val="22"/>
                <w:szCs w:val="22"/>
                <w:lang w:val="el-GR"/>
              </w:rPr>
              <w:t>»Οδηγός</w:t>
            </w:r>
            <w:r w:rsidRPr="00EB5A3C">
              <w:rPr>
                <w:rFonts w:asciiTheme="minorHAnsi" w:hAnsiTheme="minorHAnsi" w:cs="Tahoma"/>
                <w:sz w:val="22"/>
                <w:szCs w:val="22"/>
                <w:lang w:val="el-GR"/>
              </w:rPr>
              <w:t xml:space="preserve"> </w:t>
            </w:r>
            <w:proofErr w:type="spellStart"/>
            <w:r w:rsidR="00A32295" w:rsidRPr="00EB5A3C">
              <w:rPr>
                <w:rFonts w:asciiTheme="minorHAnsi" w:hAnsiTheme="minorHAnsi" w:cs="Tahoma"/>
                <w:sz w:val="22"/>
                <w:szCs w:val="22"/>
                <w:lang w:val="el-GR"/>
              </w:rPr>
              <w:t>Επιλεξιμότητας</w:t>
            </w:r>
            <w:proofErr w:type="spellEnd"/>
            <w:r w:rsidR="00A32295" w:rsidRPr="00EB5A3C">
              <w:rPr>
                <w:rFonts w:asciiTheme="minorHAnsi" w:hAnsiTheme="minorHAnsi" w:cs="Tahoma"/>
                <w:sz w:val="22"/>
                <w:szCs w:val="22"/>
                <w:lang w:val="el-GR"/>
              </w:rPr>
              <w:t xml:space="preserve"> - επιλογής, και  δύναται κατά περίπτωση </w:t>
            </w:r>
            <w:r w:rsidRPr="00EB5A3C">
              <w:rPr>
                <w:rFonts w:asciiTheme="minorHAnsi" w:hAnsiTheme="minorHAnsi" w:cs="Tahoma"/>
                <w:sz w:val="22"/>
                <w:szCs w:val="22"/>
                <w:lang w:val="el-GR"/>
              </w:rPr>
              <w:t xml:space="preserve">να εκπληρώνουν τα κριτήρια </w:t>
            </w:r>
            <w:proofErr w:type="spellStart"/>
            <w:r w:rsidRPr="00EB5A3C">
              <w:rPr>
                <w:rFonts w:asciiTheme="minorHAnsi" w:hAnsiTheme="minorHAnsi" w:cs="Tahoma"/>
                <w:sz w:val="22"/>
                <w:szCs w:val="22"/>
                <w:lang w:val="el-GR"/>
              </w:rPr>
              <w:t>επιλεξιμότητας</w:t>
            </w:r>
            <w:proofErr w:type="spellEnd"/>
            <w:r w:rsidRPr="00EB5A3C">
              <w:rPr>
                <w:rFonts w:asciiTheme="minorHAnsi" w:hAnsiTheme="minorHAnsi" w:cs="Tahoma"/>
                <w:sz w:val="22"/>
                <w:szCs w:val="22"/>
                <w:lang w:val="el-GR"/>
              </w:rPr>
              <w:t xml:space="preserve"> και επιλογής της παρούσας πρόσκλησης.</w:t>
            </w:r>
          </w:p>
        </w:tc>
      </w:tr>
    </w:tbl>
    <w:p w:rsidR="004B0ACB" w:rsidRPr="009D5DE1" w:rsidRDefault="004B0ACB" w:rsidP="004B0ACB">
      <w:pPr>
        <w:rPr>
          <w:sz w:val="22"/>
          <w:szCs w:val="22"/>
          <w:lang w:val="el-GR"/>
        </w:rPr>
      </w:pPr>
    </w:p>
    <w:tbl>
      <w:tblPr>
        <w:tblStyle w:val="af3"/>
        <w:tblW w:w="10065" w:type="dxa"/>
        <w:tblInd w:w="-74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596"/>
        <w:gridCol w:w="6946"/>
        <w:gridCol w:w="2523"/>
      </w:tblGrid>
      <w:tr w:rsidR="00A24262" w:rsidRPr="004B0ACB" w:rsidTr="00A24262">
        <w:trPr>
          <w:trHeight w:val="885"/>
        </w:trPr>
        <w:tc>
          <w:tcPr>
            <w:tcW w:w="596" w:type="dxa"/>
            <w:shd w:val="clear" w:color="auto" w:fill="D9D9D9"/>
            <w:vAlign w:val="center"/>
          </w:tcPr>
          <w:p w:rsidR="00A24262" w:rsidRPr="009D5DE1" w:rsidRDefault="00A24262" w:rsidP="00491360">
            <w:pPr>
              <w:spacing w:before="60" w:after="120"/>
              <w:ind w:right="-170"/>
              <w:jc w:val="center"/>
              <w:rPr>
                <w:rFonts w:asciiTheme="minorHAnsi" w:hAnsiTheme="minorHAnsi" w:cs="Tahoma"/>
                <w:b/>
                <w:sz w:val="22"/>
                <w:szCs w:val="22"/>
              </w:rPr>
            </w:pPr>
            <w:r w:rsidRPr="009D5DE1">
              <w:rPr>
                <w:rFonts w:asciiTheme="minorHAnsi" w:hAnsiTheme="minorHAnsi" w:cs="Tahoma"/>
                <w:b/>
                <w:sz w:val="22"/>
                <w:szCs w:val="22"/>
              </w:rPr>
              <w:t>Α</w:t>
            </w:r>
            <w:r w:rsidRPr="009D5DE1">
              <w:rPr>
                <w:rFonts w:asciiTheme="minorHAnsi" w:hAnsiTheme="minorHAnsi" w:cs="Tahoma"/>
                <w:b/>
                <w:sz w:val="22"/>
                <w:szCs w:val="22"/>
                <w:lang w:val="el-GR"/>
              </w:rPr>
              <w:t>/</w:t>
            </w:r>
            <w:r w:rsidRPr="009D5DE1">
              <w:rPr>
                <w:rFonts w:asciiTheme="minorHAnsi" w:hAnsiTheme="minorHAnsi" w:cs="Tahoma"/>
                <w:b/>
                <w:sz w:val="22"/>
                <w:szCs w:val="22"/>
              </w:rPr>
              <w:t>Α</w:t>
            </w:r>
          </w:p>
        </w:tc>
        <w:tc>
          <w:tcPr>
            <w:tcW w:w="6946" w:type="dxa"/>
            <w:shd w:val="clear" w:color="auto" w:fill="D9D9D9"/>
            <w:vAlign w:val="center"/>
          </w:tcPr>
          <w:p w:rsidR="009D5DE1" w:rsidRPr="009D5DE1" w:rsidRDefault="00A24262" w:rsidP="00491360">
            <w:pPr>
              <w:tabs>
                <w:tab w:val="center" w:pos="341"/>
              </w:tabs>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ΠΕΡΙΓΡΑΦΗ</w:t>
            </w:r>
            <w:r w:rsidR="001D5CF6" w:rsidRPr="009D5DE1">
              <w:rPr>
                <w:rFonts w:asciiTheme="minorHAnsi" w:hAnsiTheme="minorHAnsi" w:cs="Tahoma"/>
                <w:b/>
                <w:sz w:val="22"/>
                <w:szCs w:val="22"/>
                <w:lang w:val="el-GR"/>
              </w:rPr>
              <w:t xml:space="preserve"> </w:t>
            </w:r>
            <w:r w:rsidR="009D5DE1" w:rsidRPr="009D5DE1">
              <w:rPr>
                <w:rFonts w:asciiTheme="minorHAnsi" w:hAnsiTheme="minorHAnsi" w:cs="Tahoma"/>
                <w:b/>
                <w:sz w:val="22"/>
                <w:szCs w:val="22"/>
                <w:lang w:val="el-GR"/>
              </w:rPr>
              <w:t xml:space="preserve">ΕΠΙΣΥΝΑΠΤΟΜΕΝΩΝ ΔΙΚΑΙΟΛΟΓΗΤΙΚΩΝ </w:t>
            </w:r>
          </w:p>
          <w:p w:rsidR="00A24262" w:rsidRPr="009D5DE1" w:rsidRDefault="009D5DE1" w:rsidP="00491360">
            <w:pPr>
              <w:tabs>
                <w:tab w:val="center" w:pos="341"/>
              </w:tabs>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w:t>
            </w:r>
            <w:r w:rsidRPr="009D5DE1">
              <w:rPr>
                <w:sz w:val="22"/>
                <w:szCs w:val="22"/>
                <w:lang w:val="el-GR"/>
              </w:rPr>
              <w:t>Αναγράφονται αναλυτικά από το δυνητικό δικαιούχο)</w:t>
            </w:r>
          </w:p>
          <w:p w:rsidR="00A24262" w:rsidRPr="009D5DE1" w:rsidRDefault="00A24262" w:rsidP="00491360">
            <w:pPr>
              <w:spacing w:line="240" w:lineRule="auto"/>
              <w:jc w:val="center"/>
              <w:rPr>
                <w:rFonts w:asciiTheme="minorHAnsi" w:hAnsiTheme="minorHAnsi" w:cs="Tahoma"/>
                <w:b/>
                <w:sz w:val="22"/>
                <w:szCs w:val="22"/>
                <w:lang w:val="el-GR"/>
              </w:rPr>
            </w:pPr>
          </w:p>
        </w:tc>
        <w:tc>
          <w:tcPr>
            <w:tcW w:w="2523" w:type="dxa"/>
            <w:shd w:val="clear" w:color="auto" w:fill="D9D9D9"/>
            <w:vAlign w:val="center"/>
          </w:tcPr>
          <w:p w:rsidR="009D5DE1" w:rsidRPr="009D5DE1" w:rsidRDefault="00A24262" w:rsidP="00491360">
            <w:pPr>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ΥΠΟΒΟΛΗ ΠΣΚΕ /</w:t>
            </w:r>
          </w:p>
          <w:p w:rsidR="00A24262" w:rsidRPr="009D5DE1" w:rsidRDefault="00A24262" w:rsidP="009D5DE1">
            <w:pPr>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 xml:space="preserve"> ΕΓΓΡΑΦΗ ΥΠΟΒΟΛΗ                            </w:t>
            </w:r>
          </w:p>
        </w:tc>
      </w:tr>
      <w:tr w:rsidR="007D3810" w:rsidRPr="004B0ACB" w:rsidTr="00A24262">
        <w:tc>
          <w:tcPr>
            <w:tcW w:w="10065" w:type="dxa"/>
            <w:gridSpan w:val="3"/>
          </w:tcPr>
          <w:p w:rsidR="007D3810" w:rsidRPr="009D5DE1" w:rsidRDefault="007D3810"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n-US" w:eastAsia="el-GR"/>
              </w:rPr>
            </w:pPr>
            <w:r w:rsidRPr="009D5DE1">
              <w:rPr>
                <w:rFonts w:asciiTheme="minorHAnsi" w:eastAsia="Calibri" w:hAnsiTheme="minorHAnsi" w:cs="Tahoma"/>
                <w:b/>
                <w:sz w:val="22"/>
                <w:szCs w:val="22"/>
                <w:lang w:val="en-US" w:eastAsia="el-GR"/>
              </w:rPr>
              <w:t>1</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2</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3</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8"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9"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10"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11"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bl>
    <w:p w:rsidR="00532F8E" w:rsidRPr="007726F1" w:rsidRDefault="00532F8E" w:rsidP="009C3816">
      <w:pPr>
        <w:spacing w:before="60" w:line="280" w:lineRule="atLeast"/>
        <w:rPr>
          <w:rFonts w:asciiTheme="minorHAnsi" w:hAnsiTheme="minorHAnsi" w:cs="Tahoma"/>
          <w:sz w:val="22"/>
          <w:szCs w:val="22"/>
          <w:lang w:val="el-GR"/>
        </w:rPr>
      </w:pPr>
    </w:p>
    <w:sectPr w:rsidR="00532F8E" w:rsidRPr="007726F1" w:rsidSect="00286B68">
      <w:pgSz w:w="11907" w:h="16840" w:code="9"/>
      <w:pgMar w:top="1111" w:right="1134" w:bottom="1134" w:left="1701" w:header="567" w:footer="129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168" w:rsidRDefault="00176168">
      <w:pPr>
        <w:spacing w:line="240" w:lineRule="auto"/>
      </w:pPr>
      <w:r>
        <w:separator/>
      </w:r>
    </w:p>
  </w:endnote>
  <w:endnote w:type="continuationSeparator" w:id="0">
    <w:p w:rsidR="00176168" w:rsidRDefault="001761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Wide Latin">
    <w:altName w:val="Sitka Small"/>
    <w:charset w:val="00"/>
    <w:family w:val="roman"/>
    <w:pitch w:val="variable"/>
    <w:sig w:usb0="00000003" w:usb1="00000000" w:usb2="00000000" w:usb3="00000000" w:csb0="00000001" w:csb1="00000000"/>
  </w:font>
  <w:font w:name="HellasArial">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EUAlbertina">
    <w:altName w:val="Times New Roman"/>
    <w:charset w:val="A1"/>
    <w:family w:val="roman"/>
    <w:pitch w:val="variable"/>
    <w:sig w:usb0="00000001" w:usb1="00000000" w:usb2="00000000" w:usb3="00000000" w:csb0="00000009"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Trebuchet MS">
    <w:panose1 w:val="020B0603020202020204"/>
    <w:charset w:val="A1"/>
    <w:family w:val="swiss"/>
    <w:pitch w:val="variable"/>
    <w:sig w:usb0="00000287" w:usb1="00000003" w:usb2="00000000" w:usb3="00000000" w:csb0="0000009F" w:csb1="00000000"/>
  </w:font>
  <w:font w:name="Roboto-Regular">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168" w:rsidRPr="00432FD4" w:rsidRDefault="00176168" w:rsidP="00432FD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168" w:rsidRDefault="00176168">
      <w:pPr>
        <w:spacing w:line="240" w:lineRule="auto"/>
      </w:pPr>
      <w:r>
        <w:separator/>
      </w:r>
    </w:p>
  </w:footnote>
  <w:footnote w:type="continuationSeparator" w:id="0">
    <w:p w:rsidR="00176168" w:rsidRDefault="001761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168" w:rsidRDefault="00176168">
    <w:pPr>
      <w:pStyle w:val="a3"/>
    </w:pPr>
  </w:p>
  <w:p w:rsidR="00176168" w:rsidRDefault="0017616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E71A0"/>
    <w:multiLevelType w:val="hybridMultilevel"/>
    <w:tmpl w:val="A1B8B0EC"/>
    <w:lvl w:ilvl="0" w:tplc="C1CA02CA">
      <w:start w:val="1"/>
      <mc:AlternateContent>
        <mc:Choice Requires="w14">
          <w:numFmt w:val="custom" w:format="α, β, γ, ..."/>
        </mc:Choice>
        <mc:Fallback>
          <w:numFmt w:val="decimal"/>
        </mc:Fallback>
      </mc:AlternateContent>
      <w:lvlText w:val="%1."/>
      <w:lvlJc w:val="left"/>
      <w:pPr>
        <w:ind w:left="1009" w:hanging="360"/>
      </w:pPr>
      <w:rPr>
        <w:rFonts w:hint="default"/>
      </w:rPr>
    </w:lvl>
    <w:lvl w:ilvl="1" w:tplc="04080019" w:tentative="1">
      <w:start w:val="1"/>
      <w:numFmt w:val="lowerLetter"/>
      <w:lvlText w:val="%2."/>
      <w:lvlJc w:val="left"/>
      <w:pPr>
        <w:ind w:left="1729" w:hanging="360"/>
      </w:pPr>
    </w:lvl>
    <w:lvl w:ilvl="2" w:tplc="0408001B" w:tentative="1">
      <w:start w:val="1"/>
      <w:numFmt w:val="lowerRoman"/>
      <w:lvlText w:val="%3."/>
      <w:lvlJc w:val="right"/>
      <w:pPr>
        <w:ind w:left="2449" w:hanging="180"/>
      </w:pPr>
    </w:lvl>
    <w:lvl w:ilvl="3" w:tplc="0408000F" w:tentative="1">
      <w:start w:val="1"/>
      <w:numFmt w:val="decimal"/>
      <w:lvlText w:val="%4."/>
      <w:lvlJc w:val="left"/>
      <w:pPr>
        <w:ind w:left="3169" w:hanging="360"/>
      </w:pPr>
    </w:lvl>
    <w:lvl w:ilvl="4" w:tplc="04080019" w:tentative="1">
      <w:start w:val="1"/>
      <w:numFmt w:val="lowerLetter"/>
      <w:lvlText w:val="%5."/>
      <w:lvlJc w:val="left"/>
      <w:pPr>
        <w:ind w:left="3889" w:hanging="360"/>
      </w:pPr>
    </w:lvl>
    <w:lvl w:ilvl="5" w:tplc="0408001B" w:tentative="1">
      <w:start w:val="1"/>
      <w:numFmt w:val="lowerRoman"/>
      <w:lvlText w:val="%6."/>
      <w:lvlJc w:val="right"/>
      <w:pPr>
        <w:ind w:left="4609" w:hanging="180"/>
      </w:pPr>
    </w:lvl>
    <w:lvl w:ilvl="6" w:tplc="0408000F" w:tentative="1">
      <w:start w:val="1"/>
      <w:numFmt w:val="decimal"/>
      <w:lvlText w:val="%7."/>
      <w:lvlJc w:val="left"/>
      <w:pPr>
        <w:ind w:left="5329" w:hanging="360"/>
      </w:pPr>
    </w:lvl>
    <w:lvl w:ilvl="7" w:tplc="04080019" w:tentative="1">
      <w:start w:val="1"/>
      <w:numFmt w:val="lowerLetter"/>
      <w:lvlText w:val="%8."/>
      <w:lvlJc w:val="left"/>
      <w:pPr>
        <w:ind w:left="6049" w:hanging="360"/>
      </w:pPr>
    </w:lvl>
    <w:lvl w:ilvl="8" w:tplc="0408001B" w:tentative="1">
      <w:start w:val="1"/>
      <w:numFmt w:val="lowerRoman"/>
      <w:lvlText w:val="%9."/>
      <w:lvlJc w:val="right"/>
      <w:pPr>
        <w:ind w:left="6769" w:hanging="180"/>
      </w:pPr>
    </w:lvl>
  </w:abstractNum>
  <w:abstractNum w:abstractNumId="1" w15:restartNumberingAfterBreak="0">
    <w:nsid w:val="36AF15AD"/>
    <w:multiLevelType w:val="hybridMultilevel"/>
    <w:tmpl w:val="CADCD4E6"/>
    <w:lvl w:ilvl="0" w:tplc="DCC06AD8">
      <w:numFmt w:val="bullet"/>
      <w:lvlText w:val="•"/>
      <w:lvlJc w:val="left"/>
      <w:pPr>
        <w:ind w:left="3330" w:hanging="297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9A61E4"/>
    <w:multiLevelType w:val="hybridMultilevel"/>
    <w:tmpl w:val="8DFC8C10"/>
    <w:lvl w:ilvl="0" w:tplc="2084C218">
      <w:start w:val="3"/>
      <w:numFmt w:val="bullet"/>
      <w:lvlText w:val="-"/>
      <w:lvlJc w:val="left"/>
      <w:pPr>
        <w:ind w:left="720" w:hanging="360"/>
      </w:pPr>
      <w:rPr>
        <w:rFonts w:ascii="Calibri" w:eastAsia="Times New Roman"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Toptsis">
    <w15:presenceInfo w15:providerId="Windows Live" w15:userId="8821729a936100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2E"/>
    <w:rsid w:val="00016169"/>
    <w:rsid w:val="00035BCC"/>
    <w:rsid w:val="00050311"/>
    <w:rsid w:val="00060790"/>
    <w:rsid w:val="000747C9"/>
    <w:rsid w:val="00074E35"/>
    <w:rsid w:val="000840CB"/>
    <w:rsid w:val="000869F5"/>
    <w:rsid w:val="000A1EC4"/>
    <w:rsid w:val="000B5649"/>
    <w:rsid w:val="000C45B6"/>
    <w:rsid w:val="000C5647"/>
    <w:rsid w:val="000E1C88"/>
    <w:rsid w:val="000E6A75"/>
    <w:rsid w:val="00116846"/>
    <w:rsid w:val="00156746"/>
    <w:rsid w:val="00157C77"/>
    <w:rsid w:val="00164D23"/>
    <w:rsid w:val="00176168"/>
    <w:rsid w:val="00176327"/>
    <w:rsid w:val="00186EC9"/>
    <w:rsid w:val="00195FFD"/>
    <w:rsid w:val="001A6E78"/>
    <w:rsid w:val="001B50A5"/>
    <w:rsid w:val="001C0C2E"/>
    <w:rsid w:val="001D5CF6"/>
    <w:rsid w:val="001D772C"/>
    <w:rsid w:val="001E7AF9"/>
    <w:rsid w:val="002137E8"/>
    <w:rsid w:val="0021445A"/>
    <w:rsid w:val="002245C6"/>
    <w:rsid w:val="00232D53"/>
    <w:rsid w:val="002354E0"/>
    <w:rsid w:val="002604ED"/>
    <w:rsid w:val="00267A6F"/>
    <w:rsid w:val="00286B43"/>
    <w:rsid w:val="00286B68"/>
    <w:rsid w:val="002A2948"/>
    <w:rsid w:val="002C1E02"/>
    <w:rsid w:val="002C3F22"/>
    <w:rsid w:val="002F3469"/>
    <w:rsid w:val="003307F2"/>
    <w:rsid w:val="00346140"/>
    <w:rsid w:val="00346FEA"/>
    <w:rsid w:val="00350519"/>
    <w:rsid w:val="00356D4C"/>
    <w:rsid w:val="00380CC8"/>
    <w:rsid w:val="00380FBF"/>
    <w:rsid w:val="003970B1"/>
    <w:rsid w:val="003A2D78"/>
    <w:rsid w:val="003A374C"/>
    <w:rsid w:val="003B6D31"/>
    <w:rsid w:val="003D1930"/>
    <w:rsid w:val="003E0413"/>
    <w:rsid w:val="003E2313"/>
    <w:rsid w:val="0042056E"/>
    <w:rsid w:val="00432FD4"/>
    <w:rsid w:val="0047530C"/>
    <w:rsid w:val="00475C5C"/>
    <w:rsid w:val="00491360"/>
    <w:rsid w:val="004B0ACB"/>
    <w:rsid w:val="004D71E2"/>
    <w:rsid w:val="004E0229"/>
    <w:rsid w:val="004F4A47"/>
    <w:rsid w:val="004F6A8B"/>
    <w:rsid w:val="0050393C"/>
    <w:rsid w:val="00524F36"/>
    <w:rsid w:val="00532F8E"/>
    <w:rsid w:val="00537551"/>
    <w:rsid w:val="00540A45"/>
    <w:rsid w:val="0054283C"/>
    <w:rsid w:val="005734D1"/>
    <w:rsid w:val="00580101"/>
    <w:rsid w:val="00582C69"/>
    <w:rsid w:val="00585976"/>
    <w:rsid w:val="00585B51"/>
    <w:rsid w:val="00595F1C"/>
    <w:rsid w:val="005A32E1"/>
    <w:rsid w:val="005B055D"/>
    <w:rsid w:val="005F6351"/>
    <w:rsid w:val="0060039F"/>
    <w:rsid w:val="00617F79"/>
    <w:rsid w:val="006321F1"/>
    <w:rsid w:val="00636B5D"/>
    <w:rsid w:val="006660E4"/>
    <w:rsid w:val="00674B9A"/>
    <w:rsid w:val="00686BF1"/>
    <w:rsid w:val="00692583"/>
    <w:rsid w:val="006A0399"/>
    <w:rsid w:val="006A13B7"/>
    <w:rsid w:val="006B05B1"/>
    <w:rsid w:val="006E2142"/>
    <w:rsid w:val="006F17FA"/>
    <w:rsid w:val="00711A84"/>
    <w:rsid w:val="00726AC6"/>
    <w:rsid w:val="00737CEA"/>
    <w:rsid w:val="0074507F"/>
    <w:rsid w:val="007453DD"/>
    <w:rsid w:val="00772001"/>
    <w:rsid w:val="007726F1"/>
    <w:rsid w:val="00773A39"/>
    <w:rsid w:val="00783F90"/>
    <w:rsid w:val="00784670"/>
    <w:rsid w:val="00792B7E"/>
    <w:rsid w:val="00795424"/>
    <w:rsid w:val="007A31D1"/>
    <w:rsid w:val="007B298D"/>
    <w:rsid w:val="007C2059"/>
    <w:rsid w:val="007C2273"/>
    <w:rsid w:val="007D3573"/>
    <w:rsid w:val="007D3810"/>
    <w:rsid w:val="0080454A"/>
    <w:rsid w:val="00810567"/>
    <w:rsid w:val="00825D08"/>
    <w:rsid w:val="008300FE"/>
    <w:rsid w:val="00831CF5"/>
    <w:rsid w:val="008474C9"/>
    <w:rsid w:val="00850DFA"/>
    <w:rsid w:val="0088660A"/>
    <w:rsid w:val="00896305"/>
    <w:rsid w:val="008A4168"/>
    <w:rsid w:val="008A7438"/>
    <w:rsid w:val="008B6A52"/>
    <w:rsid w:val="008C745C"/>
    <w:rsid w:val="008D41E7"/>
    <w:rsid w:val="00901E25"/>
    <w:rsid w:val="00916EDE"/>
    <w:rsid w:val="00930FD9"/>
    <w:rsid w:val="00932150"/>
    <w:rsid w:val="0093432B"/>
    <w:rsid w:val="00936B68"/>
    <w:rsid w:val="00944CF5"/>
    <w:rsid w:val="00950357"/>
    <w:rsid w:val="00964413"/>
    <w:rsid w:val="00970BF9"/>
    <w:rsid w:val="00985ACF"/>
    <w:rsid w:val="00990EFF"/>
    <w:rsid w:val="0099202C"/>
    <w:rsid w:val="009948EE"/>
    <w:rsid w:val="009A30E9"/>
    <w:rsid w:val="009B1D18"/>
    <w:rsid w:val="009C3816"/>
    <w:rsid w:val="009D4AA3"/>
    <w:rsid w:val="009D5DE1"/>
    <w:rsid w:val="009D6264"/>
    <w:rsid w:val="009F42F8"/>
    <w:rsid w:val="00A00B6A"/>
    <w:rsid w:val="00A13780"/>
    <w:rsid w:val="00A13DFF"/>
    <w:rsid w:val="00A1484E"/>
    <w:rsid w:val="00A17654"/>
    <w:rsid w:val="00A24262"/>
    <w:rsid w:val="00A32295"/>
    <w:rsid w:val="00A32897"/>
    <w:rsid w:val="00A500E1"/>
    <w:rsid w:val="00A520AD"/>
    <w:rsid w:val="00A52308"/>
    <w:rsid w:val="00A60EE1"/>
    <w:rsid w:val="00A626D9"/>
    <w:rsid w:val="00A64C16"/>
    <w:rsid w:val="00A66091"/>
    <w:rsid w:val="00A722A8"/>
    <w:rsid w:val="00A76CBC"/>
    <w:rsid w:val="00A804D9"/>
    <w:rsid w:val="00A8398F"/>
    <w:rsid w:val="00A83D20"/>
    <w:rsid w:val="00AB6C59"/>
    <w:rsid w:val="00AC44D6"/>
    <w:rsid w:val="00AF543A"/>
    <w:rsid w:val="00B037D0"/>
    <w:rsid w:val="00B0415C"/>
    <w:rsid w:val="00B10DDE"/>
    <w:rsid w:val="00B25C13"/>
    <w:rsid w:val="00B30873"/>
    <w:rsid w:val="00B315C9"/>
    <w:rsid w:val="00B36FFB"/>
    <w:rsid w:val="00B56EE6"/>
    <w:rsid w:val="00B673FC"/>
    <w:rsid w:val="00B72CFE"/>
    <w:rsid w:val="00B81A3D"/>
    <w:rsid w:val="00B924F1"/>
    <w:rsid w:val="00B974BB"/>
    <w:rsid w:val="00BA5F69"/>
    <w:rsid w:val="00BA6313"/>
    <w:rsid w:val="00BC4800"/>
    <w:rsid w:val="00C06463"/>
    <w:rsid w:val="00C300CF"/>
    <w:rsid w:val="00C502D7"/>
    <w:rsid w:val="00C56D04"/>
    <w:rsid w:val="00C62128"/>
    <w:rsid w:val="00C76FF9"/>
    <w:rsid w:val="00C97FB7"/>
    <w:rsid w:val="00CA3828"/>
    <w:rsid w:val="00CA6B3E"/>
    <w:rsid w:val="00CB0C38"/>
    <w:rsid w:val="00CC58B0"/>
    <w:rsid w:val="00CF4B16"/>
    <w:rsid w:val="00CF5B8A"/>
    <w:rsid w:val="00D06047"/>
    <w:rsid w:val="00D15B95"/>
    <w:rsid w:val="00D2157F"/>
    <w:rsid w:val="00D23A9A"/>
    <w:rsid w:val="00D277A8"/>
    <w:rsid w:val="00D307BD"/>
    <w:rsid w:val="00D31FB6"/>
    <w:rsid w:val="00D44D9B"/>
    <w:rsid w:val="00D5366D"/>
    <w:rsid w:val="00D66BF8"/>
    <w:rsid w:val="00D86D8B"/>
    <w:rsid w:val="00D9222E"/>
    <w:rsid w:val="00DA434F"/>
    <w:rsid w:val="00DA5963"/>
    <w:rsid w:val="00DB5078"/>
    <w:rsid w:val="00DD069A"/>
    <w:rsid w:val="00E14EA0"/>
    <w:rsid w:val="00E21609"/>
    <w:rsid w:val="00E4385D"/>
    <w:rsid w:val="00E441CE"/>
    <w:rsid w:val="00E532DD"/>
    <w:rsid w:val="00E64A33"/>
    <w:rsid w:val="00E77BA0"/>
    <w:rsid w:val="00EA16FD"/>
    <w:rsid w:val="00EB40DB"/>
    <w:rsid w:val="00EB5A3C"/>
    <w:rsid w:val="00EC7D05"/>
    <w:rsid w:val="00EF5325"/>
    <w:rsid w:val="00F02FCD"/>
    <w:rsid w:val="00F074BC"/>
    <w:rsid w:val="00F1016C"/>
    <w:rsid w:val="00F3582F"/>
    <w:rsid w:val="00F36882"/>
    <w:rsid w:val="00F52F90"/>
    <w:rsid w:val="00F54709"/>
    <w:rsid w:val="00F5569A"/>
    <w:rsid w:val="00F61956"/>
    <w:rsid w:val="00F763F4"/>
    <w:rsid w:val="00F931A8"/>
    <w:rsid w:val="00FA16DD"/>
    <w:rsid w:val="00FD560E"/>
    <w:rsid w:val="00FE0D36"/>
    <w:rsid w:val="00FE7F41"/>
    <w:rsid w:val="00FF60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A70E42C7-F8BA-4989-846E-7DDF84E17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41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8398F"/>
    <w:rPr>
      <w:rFonts w:ascii="Arial" w:eastAsia="Times New Roman" w:hAnsi="Arial" w:cs="Arial"/>
      <w:b/>
      <w:bCs/>
      <w:spacing w:val="8"/>
      <w:sz w:val="40"/>
      <w:szCs w:val="40"/>
      <w:lang w:eastAsia="el-GR"/>
    </w:rPr>
  </w:style>
  <w:style w:type="character" w:customStyle="1" w:styleId="2Char">
    <w:name w:val="Επικεφαλίδα 2 Char"/>
    <w:basedOn w:val="a0"/>
    <w:link w:val="2"/>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0"/>
    <w:link w:val="3"/>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rsid w:val="00A8398F"/>
    <w:rPr>
      <w:rFonts w:ascii="Arial" w:eastAsia="Times New Roman" w:hAnsi="Arial" w:cs="Times New Roman"/>
      <w:b/>
      <w:sz w:val="20"/>
      <w:szCs w:val="20"/>
      <w:lang w:eastAsia="el-GR"/>
    </w:rPr>
  </w:style>
  <w:style w:type="character" w:customStyle="1" w:styleId="6Char">
    <w:name w:val="Επικεφαλίδα 6 Char"/>
    <w:basedOn w:val="a0"/>
    <w:link w:val="6"/>
    <w:rsid w:val="00A8398F"/>
    <w:rPr>
      <w:rFonts w:ascii="Arial" w:eastAsia="Times New Roman" w:hAnsi="Arial" w:cs="Arial"/>
      <w:b/>
      <w:bCs/>
      <w:sz w:val="32"/>
      <w:szCs w:val="32"/>
      <w:lang w:eastAsia="el-GR"/>
    </w:rPr>
  </w:style>
  <w:style w:type="character" w:customStyle="1" w:styleId="7Char">
    <w:name w:val="Επικεφαλίδα 7 Char"/>
    <w:basedOn w:val="a0"/>
    <w:link w:val="7"/>
    <w:rsid w:val="00A8398F"/>
    <w:rPr>
      <w:rFonts w:ascii="Cambria" w:eastAsia="Times New Roman" w:hAnsi="Cambria" w:cs="Cambria"/>
      <w:i/>
      <w:iCs/>
      <w:color w:val="243F60"/>
      <w:lang w:eastAsia="el-GR"/>
    </w:rPr>
  </w:style>
  <w:style w:type="character" w:customStyle="1" w:styleId="8Char">
    <w:name w:val="Επικεφαλίδα 8 Char"/>
    <w:basedOn w:val="a0"/>
    <w:link w:val="8"/>
    <w:rsid w:val="00A8398F"/>
    <w:rPr>
      <w:rFonts w:ascii="Arial" w:eastAsia="Times New Roman" w:hAnsi="Arial" w:cs="Arial"/>
      <w:b/>
      <w:bCs/>
      <w:sz w:val="24"/>
      <w:szCs w:val="24"/>
      <w:lang w:eastAsia="el-GR"/>
    </w:rPr>
  </w:style>
  <w:style w:type="character" w:customStyle="1" w:styleId="9Char">
    <w:name w:val="Επικεφαλίδα 9 Char"/>
    <w:basedOn w:val="a0"/>
    <w:link w:val="9"/>
    <w:rsid w:val="00A8398F"/>
    <w:rPr>
      <w:rFonts w:ascii="Arial" w:eastAsia="Times New Roman" w:hAnsi="Arial" w:cs="Arial"/>
      <w:i/>
      <w:iCs/>
      <w:sz w:val="20"/>
      <w:szCs w:val="20"/>
      <w:lang w:eastAsia="el-GR"/>
    </w:rPr>
  </w:style>
  <w:style w:type="paragraph" w:styleId="a3">
    <w:name w:val="header"/>
    <w:aliases w:val="hd"/>
    <w:basedOn w:val="a"/>
    <w:link w:val="Char"/>
    <w:unhideWhenUsed/>
    <w:rsid w:val="00A8398F"/>
    <w:pPr>
      <w:tabs>
        <w:tab w:val="center" w:pos="4153"/>
        <w:tab w:val="right" w:pos="8306"/>
      </w:tabs>
      <w:spacing w:line="240" w:lineRule="auto"/>
    </w:pPr>
  </w:style>
  <w:style w:type="character" w:customStyle="1" w:styleId="Char">
    <w:name w:val="Κεφαλίδα Char"/>
    <w:aliases w:val="hd Char"/>
    <w:basedOn w:val="a0"/>
    <w:link w:val="a3"/>
    <w:rsid w:val="00A8398F"/>
    <w:rPr>
      <w:rFonts w:ascii="Calibri" w:eastAsia="Times New Roman" w:hAnsi="Calibri" w:cs="Times New Roman"/>
      <w:sz w:val="20"/>
      <w:szCs w:val="24"/>
      <w:lang w:val="en-GB" w:eastAsia="ar-SA"/>
    </w:rPr>
  </w:style>
  <w:style w:type="paragraph" w:styleId="a4">
    <w:name w:val="footer"/>
    <w:aliases w:val="ft"/>
    <w:basedOn w:val="a"/>
    <w:link w:val="Char0"/>
    <w:uiPriority w:val="99"/>
    <w:unhideWhenUsed/>
    <w:rsid w:val="00A8398F"/>
    <w:pPr>
      <w:tabs>
        <w:tab w:val="center" w:pos="4153"/>
        <w:tab w:val="right" w:pos="8306"/>
      </w:tabs>
      <w:spacing w:line="240" w:lineRule="auto"/>
    </w:pPr>
  </w:style>
  <w:style w:type="character" w:customStyle="1" w:styleId="Char0">
    <w:name w:val="Υποσέλιδο Char"/>
    <w:aliases w:val="ft Char"/>
    <w:basedOn w:val="a0"/>
    <w:link w:val="a4"/>
    <w:uiPriority w:val="99"/>
    <w:rsid w:val="00A8398F"/>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398F"/>
    <w:rPr>
      <w:rFonts w:ascii="Tahoma" w:eastAsia="Times New Roman" w:hAnsi="Tahoma" w:cs="Tahoma"/>
      <w:sz w:val="16"/>
      <w:szCs w:val="16"/>
      <w:lang w:val="en-GB" w:eastAsia="ar-SA"/>
    </w:rPr>
  </w:style>
  <w:style w:type="paragraph" w:styleId="a6">
    <w:name w:val="Body Text Indent"/>
    <w:basedOn w:val="a"/>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rsid w:val="00A8398F"/>
    <w:rPr>
      <w:rFonts w:ascii="Arial" w:eastAsia="Times New Roman" w:hAnsi="Arial" w:cs="Times New Roman"/>
      <w:szCs w:val="20"/>
      <w:lang w:eastAsia="el-GR"/>
    </w:rPr>
  </w:style>
  <w:style w:type="paragraph" w:styleId="a7">
    <w:name w:val="List Paragraph"/>
    <w:basedOn w:val="a"/>
    <w:uiPriority w:val="99"/>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A8398F"/>
    <w:pPr>
      <w:spacing w:after="120"/>
    </w:pPr>
  </w:style>
  <w:style w:type="character" w:customStyle="1" w:styleId="Char3">
    <w:name w:val="Σώμα κειμένου Char"/>
    <w:basedOn w:val="a0"/>
    <w:link w:val="a8"/>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
    <w:uiPriority w:val="99"/>
    <w:rsid w:val="00A8398F"/>
    <w:pPr>
      <w:suppressAutoHyphens w:val="0"/>
      <w:spacing w:after="160" w:line="240" w:lineRule="exact"/>
      <w:jc w:val="left"/>
    </w:pPr>
    <w:rPr>
      <w:rFonts w:ascii="Tahoma" w:hAnsi="Tahoma" w:cs="Tahoma"/>
      <w:szCs w:val="20"/>
      <w:lang w:val="en-US" w:eastAsia="en-US"/>
    </w:rPr>
  </w:style>
  <w:style w:type="character" w:styleId="a9">
    <w:name w:val="page number"/>
    <w:rsid w:val="00A8398F"/>
  </w:style>
  <w:style w:type="character" w:customStyle="1" w:styleId="Char5">
    <w:name w:val="Χάρτης εγγράφου Char"/>
    <w:link w:val="aa"/>
    <w:semiHidden/>
    <w:rsid w:val="00A8398F"/>
    <w:rPr>
      <w:rFonts w:ascii="Tahoma" w:eastAsia="Times New Roman" w:hAnsi="Tahoma" w:cs="Tahoma"/>
      <w:shd w:val="clear" w:color="auto" w:fill="000080"/>
    </w:rPr>
  </w:style>
  <w:style w:type="paragraph" w:styleId="aa">
    <w:name w:val="Document Map"/>
    <w:basedOn w:val="a"/>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A8398F"/>
    <w:rPr>
      <w:rFonts w:ascii="Arial" w:eastAsia="Times New Roman" w:hAnsi="Arial" w:cs="Arial"/>
    </w:rPr>
  </w:style>
  <w:style w:type="paragraph" w:styleId="ab">
    <w:name w:val="footnote text"/>
    <w:basedOn w:val="a"/>
    <w:link w:val="Char6"/>
    <w:uiPriority w:val="99"/>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semiHidden/>
    <w:rsid w:val="00A8398F"/>
    <w:rPr>
      <w:rFonts w:ascii="Arial" w:eastAsia="Times New Roman" w:hAnsi="Arial" w:cs="Arial"/>
    </w:rPr>
  </w:style>
  <w:style w:type="paragraph" w:styleId="ac">
    <w:name w:val="annotation text"/>
    <w:basedOn w:val="a"/>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d"/>
    <w:uiPriority w:val="99"/>
    <w:semiHidden/>
    <w:rsid w:val="00A8398F"/>
    <w:rPr>
      <w:rFonts w:ascii="Arial" w:eastAsia="Times New Roman" w:hAnsi="Arial" w:cs="Arial"/>
      <w:b/>
      <w:bCs/>
    </w:rPr>
  </w:style>
  <w:style w:type="paragraph" w:styleId="ad">
    <w:name w:val="annotation subject"/>
    <w:basedOn w:val="ac"/>
    <w:next w:val="ac"/>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A8398F"/>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A8398F"/>
    <w:rPr>
      <w:rFonts w:ascii="Cambria" w:eastAsia="Times New Roman" w:hAnsi="Cambria" w:cs="Cambria"/>
      <w:color w:val="17365D"/>
      <w:spacing w:val="5"/>
      <w:kern w:val="28"/>
      <w:sz w:val="52"/>
      <w:szCs w:val="52"/>
      <w:lang w:eastAsia="el-GR"/>
    </w:rPr>
  </w:style>
  <w:style w:type="paragraph" w:styleId="af">
    <w:name w:val="List Bullet"/>
    <w:basedOn w:val="a"/>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rsid w:val="00A8398F"/>
    <w:rPr>
      <w:rFonts w:ascii="Arial" w:eastAsia="Times New Roman" w:hAnsi="Arial" w:cs="Arial"/>
      <w:sz w:val="18"/>
      <w:szCs w:val="18"/>
      <w:lang w:eastAsia="el-GR"/>
    </w:rPr>
  </w:style>
  <w:style w:type="paragraph" w:styleId="30">
    <w:name w:val="Body Text 3"/>
    <w:basedOn w:val="a"/>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rsid w:val="00A8398F"/>
    <w:rPr>
      <w:rFonts w:ascii="Arial" w:eastAsia="Times New Roman" w:hAnsi="Arial" w:cs="Arial"/>
      <w:i/>
      <w:iCs/>
      <w:sz w:val="24"/>
      <w:szCs w:val="24"/>
      <w:lang w:eastAsia="el-GR"/>
    </w:rPr>
  </w:style>
  <w:style w:type="paragraph" w:styleId="23">
    <w:name w:val="Body Text Indent 2"/>
    <w:basedOn w:val="a"/>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rsid w:val="00A8398F"/>
    <w:rPr>
      <w:rFonts w:ascii="Arial" w:eastAsia="Times New Roman" w:hAnsi="Arial" w:cs="Arial"/>
      <w:b/>
      <w:bCs/>
      <w:lang w:eastAsia="el-GR"/>
    </w:rPr>
  </w:style>
  <w:style w:type="character" w:customStyle="1" w:styleId="Chara">
    <w:name w:val="Κείμενο σημείωσης τέλους Char"/>
    <w:link w:val="af1"/>
    <w:semiHidden/>
    <w:rsid w:val="00A8398F"/>
    <w:rPr>
      <w:rFonts w:ascii="Tahoma" w:eastAsia="Times New Roman" w:hAnsi="Tahoma" w:cs="Tahoma"/>
    </w:rPr>
  </w:style>
  <w:style w:type="paragraph" w:styleId="af1">
    <w:name w:val="endnote text"/>
    <w:basedOn w:val="a"/>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A8398F"/>
    <w:rPr>
      <w:rFonts w:ascii="Calibri" w:eastAsia="Times New Roman" w:hAnsi="Calibri" w:cs="Times New Roman"/>
      <w:sz w:val="20"/>
      <w:szCs w:val="20"/>
      <w:lang w:val="en-GB" w:eastAsia="ar-SA"/>
    </w:rPr>
  </w:style>
  <w:style w:type="paragraph" w:styleId="af2">
    <w:name w:val="Block Text"/>
    <w:basedOn w:val="a"/>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table" w:styleId="af3">
    <w:name w:val="Table Grid"/>
    <w:basedOn w:val="a1"/>
    <w:uiPriority w:val="59"/>
    <w:rsid w:val="000A1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75C5C"/>
    <w:pPr>
      <w:spacing w:after="0" w:line="240" w:lineRule="auto"/>
    </w:pPr>
    <w:rPr>
      <w:rFonts w:ascii="Calibri" w:eastAsia="Times New Roman" w:hAnsi="Calibri" w:cs="Times New Roman"/>
      <w:sz w:val="20"/>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060427">
      <w:bodyDiv w:val="1"/>
      <w:marLeft w:val="0"/>
      <w:marRight w:val="0"/>
      <w:marTop w:val="0"/>
      <w:marBottom w:val="0"/>
      <w:divBdr>
        <w:top w:val="none" w:sz="0" w:space="0" w:color="auto"/>
        <w:left w:val="none" w:sz="0" w:space="0" w:color="auto"/>
        <w:bottom w:val="none" w:sz="0" w:space="0" w:color="auto"/>
        <w:right w:val="none" w:sz="0" w:space="0" w:color="auto"/>
      </w:divBdr>
    </w:div>
    <w:div w:id="784619755">
      <w:bodyDiv w:val="1"/>
      <w:marLeft w:val="0"/>
      <w:marRight w:val="0"/>
      <w:marTop w:val="0"/>
      <w:marBottom w:val="0"/>
      <w:divBdr>
        <w:top w:val="none" w:sz="0" w:space="0" w:color="auto"/>
        <w:left w:val="none" w:sz="0" w:space="0" w:color="auto"/>
        <w:bottom w:val="none" w:sz="0" w:space="0" w:color="auto"/>
        <w:right w:val="none" w:sz="0" w:space="0" w:color="auto"/>
      </w:divBdr>
    </w:div>
    <w:div w:id="85623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D8347-0351-4FAD-AD3B-9B2CAF2CF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22</Pages>
  <Words>2470</Words>
  <Characters>13341</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Chris Toptsis</cp:lastModifiedBy>
  <cp:revision>9</cp:revision>
  <cp:lastPrinted>2019-01-16T10:41:00Z</cp:lastPrinted>
  <dcterms:created xsi:type="dcterms:W3CDTF">2019-02-27T13:07:00Z</dcterms:created>
  <dcterms:modified xsi:type="dcterms:W3CDTF">2019-04-23T08:41:00Z</dcterms:modified>
</cp:coreProperties>
</file>