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629" w:rsidRPr="008F6629" w:rsidRDefault="0056433B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 ΙΙΙ</w:t>
      </w:r>
      <w:r>
        <w:rPr>
          <w:b/>
          <w:lang w:val="en-US"/>
        </w:rPr>
        <w:t>-</w:t>
      </w:r>
      <w:bookmarkStart w:id="0" w:name="_GoBack"/>
      <w:bookmarkEnd w:id="0"/>
      <w:r w:rsidR="008F6629">
        <w:rPr>
          <w:b/>
          <w:lang w:val="el-GR"/>
        </w:rPr>
        <w:t>1</w:t>
      </w:r>
    </w:p>
    <w:p w:rsidR="00581DD1" w:rsidRPr="00A941B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:rsidR="00824602" w:rsidRDefault="00824602" w:rsidP="00824602">
      <w:pPr>
        <w:rPr>
          <w:lang w:val="el-GR"/>
        </w:rPr>
      </w:pPr>
    </w:p>
    <w:p w:rsidR="00824602" w:rsidRDefault="00824602" w:rsidP="00824602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3C11CE">
        <w:rPr>
          <w:rFonts w:ascii="Calibri" w:hAnsi="Calibri"/>
          <w:lang w:val="el-GR"/>
        </w:rPr>
        <w:t xml:space="preserve"> 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2B"/>
    <w:rsid w:val="000F1DD0"/>
    <w:rsid w:val="00333DB1"/>
    <w:rsid w:val="0037308D"/>
    <w:rsid w:val="003734EE"/>
    <w:rsid w:val="003C11CE"/>
    <w:rsid w:val="00560046"/>
    <w:rsid w:val="0056433B"/>
    <w:rsid w:val="00581DD1"/>
    <w:rsid w:val="0064578D"/>
    <w:rsid w:val="0073767A"/>
    <w:rsid w:val="00824602"/>
    <w:rsid w:val="008F6629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722A6-8A7E-4423-827E-97D5CD30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Chris Toptsis</cp:lastModifiedBy>
  <cp:revision>7</cp:revision>
  <dcterms:created xsi:type="dcterms:W3CDTF">2018-05-02T12:23:00Z</dcterms:created>
  <dcterms:modified xsi:type="dcterms:W3CDTF">2018-10-31T07:38:00Z</dcterms:modified>
</cp:coreProperties>
</file>